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1D317BCD" w:rsidR="00A908A4" w:rsidRPr="00A908A4" w:rsidRDefault="00A908A4" w:rsidP="00A908A4">
      <w:pPr>
        <w:spacing w:after="0" w:line="360" w:lineRule="auto"/>
        <w:rPr>
          <w:rFonts w:ascii="Arial" w:hAnsi="Arial" w:cs="Arial"/>
          <w:color w:val="5B9BD5" w:themeColor="accent5"/>
          <w:sz w:val="32"/>
          <w:szCs w:val="32"/>
          <w:lang w:eastAsia="pl-PL"/>
        </w:rPr>
      </w:pPr>
      <w:r w:rsidRPr="00E44F51">
        <w:rPr>
          <w:rFonts w:ascii="Arial" w:hAnsi="Arial" w:cs="Arial"/>
          <w:color w:val="4472C4" w:themeColor="accent1"/>
          <w:sz w:val="32"/>
          <w:szCs w:val="32"/>
          <w:lang w:eastAsia="pl-PL"/>
        </w:rPr>
        <w:t>Wskazania do opracowania Planu inwestycji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5DFBEF34">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568110145"/>
        <w:docPartObj>
          <w:docPartGallery w:val="Table of Contents"/>
          <w:docPartUnique/>
        </w:docPartObj>
      </w:sdtPr>
      <w:sdtEndPr>
        <w:rPr>
          <w:b/>
          <w:bCs/>
        </w:rPr>
      </w:sdtEndPr>
      <w:sdtContent>
        <w:p w14:paraId="45B280AE" w14:textId="38AE6004" w:rsidR="00774F15" w:rsidRPr="00774F15" w:rsidRDefault="00774F15">
          <w:pPr>
            <w:pStyle w:val="Nagwekspisutreci"/>
            <w:rPr>
              <w:rFonts w:ascii="Arial" w:hAnsi="Arial" w:cs="Arial"/>
            </w:rPr>
          </w:pPr>
          <w:r w:rsidRPr="00774F15">
            <w:rPr>
              <w:rFonts w:ascii="Arial" w:hAnsi="Arial" w:cs="Arial"/>
            </w:rPr>
            <w:t>Spis treści</w:t>
          </w:r>
        </w:p>
        <w:p w14:paraId="5A7B1F08" w14:textId="77777777" w:rsidR="00774F15" w:rsidRPr="00774F15" w:rsidRDefault="00774F15" w:rsidP="00774F15">
          <w:pPr>
            <w:rPr>
              <w:lang w:eastAsia="pl-PL"/>
            </w:rPr>
          </w:pPr>
        </w:p>
        <w:p w14:paraId="6A5ED860" w14:textId="724379A3" w:rsidR="005A029B" w:rsidRDefault="00774F15">
          <w:pPr>
            <w:pStyle w:val="Spistreci1"/>
            <w:tabs>
              <w:tab w:val="right" w:leader="dot" w:pos="9062"/>
            </w:tabs>
            <w:rPr>
              <w:rFonts w:eastAsiaTheme="minorEastAsia"/>
              <w:noProof/>
              <w:lang w:eastAsia="pl-PL"/>
            </w:rPr>
          </w:pPr>
          <w:r w:rsidRPr="00774F15">
            <w:rPr>
              <w:rFonts w:ascii="Arial" w:hAnsi="Arial" w:cs="Arial"/>
              <w:sz w:val="24"/>
              <w:szCs w:val="24"/>
            </w:rPr>
            <w:fldChar w:fldCharType="begin"/>
          </w:r>
          <w:r w:rsidRPr="00774F15">
            <w:rPr>
              <w:rFonts w:ascii="Arial" w:hAnsi="Arial" w:cs="Arial"/>
              <w:sz w:val="24"/>
              <w:szCs w:val="24"/>
            </w:rPr>
            <w:instrText xml:space="preserve"> TOC \o "1-3" \h \z \u </w:instrText>
          </w:r>
          <w:r w:rsidRPr="00774F15">
            <w:rPr>
              <w:rFonts w:ascii="Arial" w:hAnsi="Arial" w:cs="Arial"/>
              <w:sz w:val="24"/>
              <w:szCs w:val="24"/>
            </w:rPr>
            <w:fldChar w:fldCharType="separate"/>
          </w:r>
          <w:hyperlink w:anchor="_Toc187144354" w:history="1">
            <w:r w:rsidR="005A029B" w:rsidRPr="009C7E1F">
              <w:rPr>
                <w:rStyle w:val="Hipercze"/>
                <w:rFonts w:ascii="Arial" w:hAnsi="Arial" w:cs="Arial"/>
                <w:noProof/>
              </w:rPr>
              <w:t>Wprowadzenie</w:t>
            </w:r>
            <w:r w:rsidR="005A029B">
              <w:rPr>
                <w:noProof/>
                <w:webHidden/>
              </w:rPr>
              <w:tab/>
            </w:r>
            <w:r w:rsidR="005A029B">
              <w:rPr>
                <w:noProof/>
                <w:webHidden/>
              </w:rPr>
              <w:fldChar w:fldCharType="begin"/>
            </w:r>
            <w:r w:rsidR="005A029B">
              <w:rPr>
                <w:noProof/>
                <w:webHidden/>
              </w:rPr>
              <w:instrText xml:space="preserve"> PAGEREF _Toc187144354 \h </w:instrText>
            </w:r>
            <w:r w:rsidR="005A029B">
              <w:rPr>
                <w:noProof/>
                <w:webHidden/>
              </w:rPr>
            </w:r>
            <w:r w:rsidR="005A029B">
              <w:rPr>
                <w:noProof/>
                <w:webHidden/>
              </w:rPr>
              <w:fldChar w:fldCharType="separate"/>
            </w:r>
            <w:r w:rsidR="006D2035">
              <w:rPr>
                <w:noProof/>
                <w:webHidden/>
              </w:rPr>
              <w:t>3</w:t>
            </w:r>
            <w:r w:rsidR="005A029B">
              <w:rPr>
                <w:noProof/>
                <w:webHidden/>
              </w:rPr>
              <w:fldChar w:fldCharType="end"/>
            </w:r>
          </w:hyperlink>
        </w:p>
        <w:p w14:paraId="539FD947" w14:textId="08F3E183" w:rsidR="005A029B" w:rsidRDefault="005A029B">
          <w:pPr>
            <w:pStyle w:val="Spistreci1"/>
            <w:tabs>
              <w:tab w:val="right" w:leader="dot" w:pos="9062"/>
            </w:tabs>
            <w:rPr>
              <w:rFonts w:eastAsiaTheme="minorEastAsia"/>
              <w:noProof/>
              <w:lang w:eastAsia="pl-PL"/>
            </w:rPr>
          </w:pPr>
          <w:hyperlink w:anchor="_Toc187144355" w:history="1">
            <w:r w:rsidRPr="009C7E1F">
              <w:rPr>
                <w:rStyle w:val="Hipercze"/>
                <w:rFonts w:ascii="Arial" w:eastAsia="Times New Roman" w:hAnsi="Arial" w:cs="Arial"/>
                <w:noProof/>
                <w:lang w:eastAsia="pl-PL"/>
              </w:rPr>
              <w:t>Struktura Planu</w:t>
            </w:r>
            <w:r w:rsidRPr="009C7E1F">
              <w:rPr>
                <w:rStyle w:val="Hipercze"/>
                <w:rFonts w:eastAsia="Times New Roman"/>
                <w:noProof/>
                <w:lang w:eastAsia="pl-PL"/>
              </w:rPr>
              <w:t xml:space="preserve"> </w:t>
            </w:r>
            <w:r w:rsidRPr="009C7E1F">
              <w:rPr>
                <w:rStyle w:val="Hipercze"/>
                <w:rFonts w:ascii="Arial" w:eastAsia="Times New Roman" w:hAnsi="Arial" w:cs="Arial"/>
                <w:noProof/>
                <w:lang w:eastAsia="pl-PL"/>
              </w:rPr>
              <w:t>inwestycji</w:t>
            </w:r>
            <w:r>
              <w:rPr>
                <w:noProof/>
                <w:webHidden/>
              </w:rPr>
              <w:tab/>
            </w:r>
            <w:r>
              <w:rPr>
                <w:noProof/>
                <w:webHidden/>
              </w:rPr>
              <w:fldChar w:fldCharType="begin"/>
            </w:r>
            <w:r>
              <w:rPr>
                <w:noProof/>
                <w:webHidden/>
              </w:rPr>
              <w:instrText xml:space="preserve"> PAGEREF _Toc187144355 \h </w:instrText>
            </w:r>
            <w:r>
              <w:rPr>
                <w:noProof/>
                <w:webHidden/>
              </w:rPr>
            </w:r>
            <w:r>
              <w:rPr>
                <w:noProof/>
                <w:webHidden/>
              </w:rPr>
              <w:fldChar w:fldCharType="separate"/>
            </w:r>
            <w:r w:rsidR="006D2035">
              <w:rPr>
                <w:noProof/>
                <w:webHidden/>
              </w:rPr>
              <w:t>3</w:t>
            </w:r>
            <w:r>
              <w:rPr>
                <w:noProof/>
                <w:webHidden/>
              </w:rPr>
              <w:fldChar w:fldCharType="end"/>
            </w:r>
          </w:hyperlink>
        </w:p>
        <w:p w14:paraId="365F630B" w14:textId="34C2F655" w:rsidR="005A029B" w:rsidRDefault="005A029B">
          <w:pPr>
            <w:pStyle w:val="Spistreci1"/>
            <w:tabs>
              <w:tab w:val="right" w:leader="dot" w:pos="9062"/>
            </w:tabs>
            <w:rPr>
              <w:rFonts w:eastAsiaTheme="minorEastAsia"/>
              <w:noProof/>
              <w:lang w:eastAsia="pl-PL"/>
            </w:rPr>
          </w:pPr>
          <w:hyperlink w:anchor="_Toc187144356" w:history="1">
            <w:r w:rsidRPr="009C7E1F">
              <w:rPr>
                <w:rStyle w:val="Hipercze"/>
                <w:rFonts w:ascii="Arial" w:eastAsia="Times New Roman" w:hAnsi="Arial" w:cs="Arial"/>
                <w:noProof/>
                <w:lang w:eastAsia="pl-PL"/>
              </w:rPr>
              <w:t>Identyfikacja projektu</w:t>
            </w:r>
            <w:r>
              <w:rPr>
                <w:noProof/>
                <w:webHidden/>
              </w:rPr>
              <w:tab/>
            </w:r>
            <w:r>
              <w:rPr>
                <w:noProof/>
                <w:webHidden/>
              </w:rPr>
              <w:fldChar w:fldCharType="begin"/>
            </w:r>
            <w:r>
              <w:rPr>
                <w:noProof/>
                <w:webHidden/>
              </w:rPr>
              <w:instrText xml:space="preserve"> PAGEREF _Toc187144356 \h </w:instrText>
            </w:r>
            <w:r>
              <w:rPr>
                <w:noProof/>
                <w:webHidden/>
              </w:rPr>
            </w:r>
            <w:r>
              <w:rPr>
                <w:noProof/>
                <w:webHidden/>
              </w:rPr>
              <w:fldChar w:fldCharType="separate"/>
            </w:r>
            <w:r w:rsidR="006D2035">
              <w:rPr>
                <w:noProof/>
                <w:webHidden/>
              </w:rPr>
              <w:t>4</w:t>
            </w:r>
            <w:r>
              <w:rPr>
                <w:noProof/>
                <w:webHidden/>
              </w:rPr>
              <w:fldChar w:fldCharType="end"/>
            </w:r>
          </w:hyperlink>
        </w:p>
        <w:p w14:paraId="04676634" w14:textId="2685C739" w:rsidR="005A029B" w:rsidRDefault="005A029B">
          <w:pPr>
            <w:pStyle w:val="Spistreci1"/>
            <w:tabs>
              <w:tab w:val="right" w:leader="dot" w:pos="9062"/>
            </w:tabs>
            <w:rPr>
              <w:rFonts w:eastAsiaTheme="minorEastAsia"/>
              <w:noProof/>
              <w:lang w:eastAsia="pl-PL"/>
            </w:rPr>
          </w:pPr>
          <w:hyperlink w:anchor="_Toc187144357" w:history="1">
            <w:r w:rsidRPr="009C7E1F">
              <w:rPr>
                <w:rStyle w:val="Hipercze"/>
                <w:rFonts w:ascii="Arial" w:eastAsia="Times New Roman" w:hAnsi="Arial" w:cs="Arial"/>
                <w:noProof/>
                <w:lang w:eastAsia="pl-PL"/>
              </w:rPr>
              <w:t>Analiza oddziaływania na środowisko</w:t>
            </w:r>
            <w:r>
              <w:rPr>
                <w:noProof/>
                <w:webHidden/>
              </w:rPr>
              <w:tab/>
            </w:r>
            <w:r>
              <w:rPr>
                <w:noProof/>
                <w:webHidden/>
              </w:rPr>
              <w:fldChar w:fldCharType="begin"/>
            </w:r>
            <w:r>
              <w:rPr>
                <w:noProof/>
                <w:webHidden/>
              </w:rPr>
              <w:instrText xml:space="preserve"> PAGEREF _Toc187144357 \h </w:instrText>
            </w:r>
            <w:r>
              <w:rPr>
                <w:noProof/>
                <w:webHidden/>
              </w:rPr>
            </w:r>
            <w:r>
              <w:rPr>
                <w:noProof/>
                <w:webHidden/>
              </w:rPr>
              <w:fldChar w:fldCharType="separate"/>
            </w:r>
            <w:r w:rsidR="006D2035">
              <w:rPr>
                <w:noProof/>
                <w:webHidden/>
              </w:rPr>
              <w:t>4</w:t>
            </w:r>
            <w:r>
              <w:rPr>
                <w:noProof/>
                <w:webHidden/>
              </w:rPr>
              <w:fldChar w:fldCharType="end"/>
            </w:r>
          </w:hyperlink>
        </w:p>
        <w:p w14:paraId="0DC89E21" w14:textId="1A34E539" w:rsidR="005A029B" w:rsidRDefault="005A029B">
          <w:pPr>
            <w:pStyle w:val="Spistreci1"/>
            <w:tabs>
              <w:tab w:val="right" w:leader="dot" w:pos="9062"/>
            </w:tabs>
            <w:rPr>
              <w:rFonts w:eastAsiaTheme="minorEastAsia"/>
              <w:noProof/>
              <w:lang w:eastAsia="pl-PL"/>
            </w:rPr>
          </w:pPr>
          <w:hyperlink w:anchor="_Toc187144358" w:history="1">
            <w:r w:rsidRPr="009C7E1F">
              <w:rPr>
                <w:rStyle w:val="Hipercze"/>
                <w:rFonts w:ascii="Arial" w:eastAsia="Times New Roman" w:hAnsi="Arial" w:cs="Arial"/>
                <w:noProof/>
                <w:lang w:eastAsia="pl-PL"/>
              </w:rPr>
              <w:t>Inwestycje w zakresie paliw kopalnych</w:t>
            </w:r>
            <w:r>
              <w:rPr>
                <w:noProof/>
                <w:webHidden/>
              </w:rPr>
              <w:tab/>
            </w:r>
            <w:r>
              <w:rPr>
                <w:noProof/>
                <w:webHidden/>
              </w:rPr>
              <w:fldChar w:fldCharType="begin"/>
            </w:r>
            <w:r>
              <w:rPr>
                <w:noProof/>
                <w:webHidden/>
              </w:rPr>
              <w:instrText xml:space="preserve"> PAGEREF _Toc187144358 \h </w:instrText>
            </w:r>
            <w:r>
              <w:rPr>
                <w:noProof/>
                <w:webHidden/>
              </w:rPr>
            </w:r>
            <w:r>
              <w:rPr>
                <w:noProof/>
                <w:webHidden/>
              </w:rPr>
              <w:fldChar w:fldCharType="separate"/>
            </w:r>
            <w:r w:rsidR="006D2035">
              <w:rPr>
                <w:noProof/>
                <w:webHidden/>
              </w:rPr>
              <w:t>5</w:t>
            </w:r>
            <w:r>
              <w:rPr>
                <w:noProof/>
                <w:webHidden/>
              </w:rPr>
              <w:fldChar w:fldCharType="end"/>
            </w:r>
          </w:hyperlink>
        </w:p>
        <w:p w14:paraId="6467052B" w14:textId="7A4A8AC1" w:rsidR="005A029B" w:rsidRDefault="005A029B">
          <w:pPr>
            <w:pStyle w:val="Spistreci1"/>
            <w:tabs>
              <w:tab w:val="right" w:leader="dot" w:pos="9062"/>
            </w:tabs>
            <w:rPr>
              <w:rFonts w:eastAsiaTheme="minorEastAsia"/>
              <w:noProof/>
              <w:lang w:eastAsia="pl-PL"/>
            </w:rPr>
          </w:pPr>
          <w:r>
            <w:fldChar w:fldCharType="begin"/>
          </w:r>
          <w:r>
            <w:instrText>HYPERLINK \l "_Toc187144359"</w:instrText>
          </w:r>
          <w:r>
            <w:fldChar w:fldCharType="separate"/>
          </w:r>
          <w:r w:rsidRPr="009C7E1F">
            <w:rPr>
              <w:rStyle w:val="Hipercze"/>
              <w:rFonts w:ascii="Arial" w:eastAsia="Times New Roman" w:hAnsi="Arial" w:cs="Arial"/>
              <w:noProof/>
              <w:lang w:eastAsia="pl-PL"/>
            </w:rPr>
            <w:t>Pomoc publiczna</w:t>
          </w:r>
          <w:r>
            <w:rPr>
              <w:noProof/>
              <w:webHidden/>
            </w:rPr>
            <w:tab/>
          </w:r>
          <w:r>
            <w:rPr>
              <w:noProof/>
              <w:webHidden/>
            </w:rPr>
            <w:fldChar w:fldCharType="begin"/>
          </w:r>
          <w:r>
            <w:rPr>
              <w:noProof/>
              <w:webHidden/>
            </w:rPr>
            <w:instrText xml:space="preserve"> PAGEREF _Toc187144359 \h </w:instrText>
          </w:r>
          <w:r>
            <w:rPr>
              <w:noProof/>
              <w:webHidden/>
            </w:rPr>
          </w:r>
          <w:r>
            <w:rPr>
              <w:noProof/>
              <w:webHidden/>
            </w:rPr>
            <w:fldChar w:fldCharType="separate"/>
          </w:r>
          <w:ins w:id="0" w:author="Emilia Binkowska" w:date="2026-02-09T14:28:00Z" w16du:dateUtc="2026-02-09T13:28:00Z">
            <w:r w:rsidR="006D2035">
              <w:rPr>
                <w:noProof/>
                <w:webHidden/>
              </w:rPr>
              <w:t>9</w:t>
            </w:r>
          </w:ins>
          <w:del w:id="1" w:author="Emilia Binkowska" w:date="2026-02-09T14:28:00Z" w16du:dateUtc="2026-02-09T13:28:00Z">
            <w:r w:rsidDel="006D2035">
              <w:rPr>
                <w:noProof/>
                <w:webHidden/>
              </w:rPr>
              <w:delText>7</w:delText>
            </w:r>
          </w:del>
          <w:r>
            <w:rPr>
              <w:noProof/>
              <w:webHidden/>
            </w:rPr>
            <w:fldChar w:fldCharType="end"/>
          </w:r>
          <w:r>
            <w:fldChar w:fldCharType="end"/>
          </w:r>
        </w:p>
        <w:p w14:paraId="5F3E30C4" w14:textId="18BA0028" w:rsidR="005A029B" w:rsidRDefault="005A029B">
          <w:pPr>
            <w:pStyle w:val="Spistreci1"/>
            <w:tabs>
              <w:tab w:val="right" w:leader="dot" w:pos="9062"/>
            </w:tabs>
            <w:rPr>
              <w:rFonts w:eastAsiaTheme="minorEastAsia"/>
              <w:noProof/>
              <w:lang w:eastAsia="pl-PL"/>
            </w:rPr>
          </w:pPr>
          <w:r>
            <w:fldChar w:fldCharType="begin"/>
          </w:r>
          <w:r>
            <w:instrText>HYPERLINK \l "_Toc187144360"</w:instrText>
          </w:r>
          <w:r>
            <w:fldChar w:fldCharType="separate"/>
          </w:r>
          <w:r w:rsidRPr="009C7E1F">
            <w:rPr>
              <w:rStyle w:val="Hipercze"/>
              <w:rFonts w:ascii="Arial" w:eastAsia="Times New Roman" w:hAnsi="Arial" w:cs="Arial"/>
              <w:noProof/>
              <w:lang w:eastAsia="pl-PL"/>
            </w:rPr>
            <w:t>Analiza finansowa</w:t>
          </w:r>
          <w:r>
            <w:rPr>
              <w:noProof/>
              <w:webHidden/>
            </w:rPr>
            <w:tab/>
          </w:r>
          <w:r>
            <w:rPr>
              <w:noProof/>
              <w:webHidden/>
            </w:rPr>
            <w:fldChar w:fldCharType="begin"/>
          </w:r>
          <w:r>
            <w:rPr>
              <w:noProof/>
              <w:webHidden/>
            </w:rPr>
            <w:instrText xml:space="preserve"> PAGEREF _Toc187144360 \h </w:instrText>
          </w:r>
          <w:r>
            <w:rPr>
              <w:noProof/>
              <w:webHidden/>
            </w:rPr>
          </w:r>
          <w:r>
            <w:rPr>
              <w:noProof/>
              <w:webHidden/>
            </w:rPr>
            <w:fldChar w:fldCharType="separate"/>
          </w:r>
          <w:ins w:id="2" w:author="Emilia Binkowska" w:date="2026-02-09T14:28:00Z" w16du:dateUtc="2026-02-09T13:28:00Z">
            <w:r w:rsidR="006D2035">
              <w:rPr>
                <w:noProof/>
                <w:webHidden/>
              </w:rPr>
              <w:t>11</w:t>
            </w:r>
          </w:ins>
          <w:del w:id="3" w:author="Emilia Binkowska" w:date="2026-02-09T14:28:00Z" w16du:dateUtc="2026-02-09T13:28:00Z">
            <w:r w:rsidDel="006D2035">
              <w:rPr>
                <w:noProof/>
                <w:webHidden/>
              </w:rPr>
              <w:delText>9</w:delText>
            </w:r>
          </w:del>
          <w:r>
            <w:rPr>
              <w:noProof/>
              <w:webHidden/>
            </w:rPr>
            <w:fldChar w:fldCharType="end"/>
          </w:r>
          <w:r>
            <w:fldChar w:fldCharType="end"/>
          </w:r>
        </w:p>
        <w:p w14:paraId="6FE1A97D" w14:textId="32A4C3B1" w:rsidR="005A029B" w:rsidRDefault="005A029B">
          <w:pPr>
            <w:pStyle w:val="Spistreci1"/>
            <w:tabs>
              <w:tab w:val="right" w:leader="dot" w:pos="9062"/>
            </w:tabs>
            <w:rPr>
              <w:rFonts w:eastAsiaTheme="minorEastAsia"/>
              <w:noProof/>
              <w:lang w:eastAsia="pl-PL"/>
            </w:rPr>
          </w:pPr>
          <w:r>
            <w:fldChar w:fldCharType="begin"/>
          </w:r>
          <w:r>
            <w:instrText>HYPERLINK \l "_Toc187144361"</w:instrText>
          </w:r>
          <w:r>
            <w:fldChar w:fldCharType="separate"/>
          </w:r>
          <w:r w:rsidRPr="009C7E1F">
            <w:rPr>
              <w:rStyle w:val="Hipercze"/>
              <w:rFonts w:ascii="Arial" w:eastAsia="Times New Roman" w:hAnsi="Arial" w:cs="Arial"/>
              <w:noProof/>
              <w:lang w:eastAsia="pl-PL"/>
            </w:rPr>
            <w:t>Analiza ryzyka</w:t>
          </w:r>
          <w:r>
            <w:rPr>
              <w:noProof/>
              <w:webHidden/>
            </w:rPr>
            <w:tab/>
          </w:r>
          <w:r>
            <w:rPr>
              <w:noProof/>
              <w:webHidden/>
            </w:rPr>
            <w:fldChar w:fldCharType="begin"/>
          </w:r>
          <w:r>
            <w:rPr>
              <w:noProof/>
              <w:webHidden/>
            </w:rPr>
            <w:instrText xml:space="preserve"> PAGEREF _Toc187144361 \h </w:instrText>
          </w:r>
          <w:r>
            <w:rPr>
              <w:noProof/>
              <w:webHidden/>
            </w:rPr>
          </w:r>
          <w:r>
            <w:rPr>
              <w:noProof/>
              <w:webHidden/>
            </w:rPr>
            <w:fldChar w:fldCharType="separate"/>
          </w:r>
          <w:ins w:id="4" w:author="Emilia Binkowska" w:date="2026-02-09T14:28:00Z" w16du:dateUtc="2026-02-09T13:28:00Z">
            <w:r w:rsidR="006D2035">
              <w:rPr>
                <w:noProof/>
                <w:webHidden/>
              </w:rPr>
              <w:t>15</w:t>
            </w:r>
          </w:ins>
          <w:del w:id="5" w:author="Emilia Binkowska" w:date="2026-02-09T14:28:00Z" w16du:dateUtc="2026-02-09T13:28:00Z">
            <w:r w:rsidDel="006D2035">
              <w:rPr>
                <w:noProof/>
                <w:webHidden/>
              </w:rPr>
              <w:delText>13</w:delText>
            </w:r>
          </w:del>
          <w:r>
            <w:rPr>
              <w:noProof/>
              <w:webHidden/>
            </w:rPr>
            <w:fldChar w:fldCharType="end"/>
          </w:r>
          <w:r>
            <w:fldChar w:fldCharType="end"/>
          </w:r>
        </w:p>
        <w:p w14:paraId="6BFF5F69" w14:textId="36F5CD3B" w:rsidR="00774F15" w:rsidRDefault="00774F15">
          <w:r w:rsidRPr="00774F15">
            <w:rPr>
              <w:rFonts w:ascii="Arial" w:hAnsi="Arial" w:cs="Arial"/>
              <w:b/>
              <w:bCs/>
              <w:sz w:val="24"/>
              <w:szCs w:val="24"/>
            </w:rPr>
            <w:fldChar w:fldCharType="end"/>
          </w:r>
        </w:p>
      </w:sdtContent>
    </w:sdt>
    <w:p w14:paraId="6766631B" w14:textId="77777777" w:rsidR="00FB36C5" w:rsidRPr="00E03469" w:rsidRDefault="00FB36C5" w:rsidP="00E03469">
      <w:pPr>
        <w:spacing w:after="120" w:line="360" w:lineRule="auto"/>
        <w:jc w:val="both"/>
        <w:rPr>
          <w:rFonts w:ascii="Arial" w:eastAsia="Times New Roman" w:hAnsi="Arial" w:cs="Arial"/>
          <w:sz w:val="24"/>
          <w:szCs w:val="24"/>
          <w:lang w:eastAsia="pl-PL"/>
        </w:rPr>
      </w:pPr>
    </w:p>
    <w:p w14:paraId="32203F43" w14:textId="062D5B88" w:rsidR="00626AE1" w:rsidRDefault="00626AE1">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5C14BC3B" w14:textId="320469AD" w:rsidR="00E44F51" w:rsidRPr="00774F15" w:rsidRDefault="00E44F51" w:rsidP="00774F15">
      <w:pPr>
        <w:pStyle w:val="Nagwek1"/>
        <w:rPr>
          <w:rFonts w:eastAsia="Times New Roman"/>
          <w:lang w:eastAsia="pl-PL"/>
        </w:rPr>
      </w:pPr>
      <w:bookmarkStart w:id="6" w:name="_Toc187144354"/>
      <w:r w:rsidRPr="00774F15">
        <w:rPr>
          <w:rFonts w:ascii="Arial" w:hAnsi="Arial" w:cs="Arial"/>
        </w:rPr>
        <w:lastRenderedPageBreak/>
        <w:t>Wprowadzenie</w:t>
      </w:r>
      <w:bookmarkEnd w:id="6"/>
    </w:p>
    <w:p w14:paraId="37319740" w14:textId="4F432A89" w:rsidR="00774F15" w:rsidRPr="00D85846" w:rsidRDefault="00774F15"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Plan inwestycji, jest uproszczoną formą studium wykonalności i stanowi załącznik do wniosku o dofinansowanie projektu realizowanego ze środków Europejskiego Funduszu Rozwoju Regionalnego (dalej: EFRR) w ramach programu Fundusze Europejskie dla Kujaw i Pomorza 2021-2027 (dalej: FEdKP).</w:t>
      </w:r>
    </w:p>
    <w:p w14:paraId="11C4DEDD" w14:textId="1741178F" w:rsidR="00FB64DB" w:rsidRPr="00D85846" w:rsidRDefault="0003652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Ten</w:t>
      </w:r>
      <w:r w:rsidR="00C84B99" w:rsidRPr="00D85846">
        <w:rPr>
          <w:rFonts w:ascii="Arial" w:eastAsia="Times New Roman" w:hAnsi="Arial" w:cs="Arial"/>
          <w:sz w:val="24"/>
          <w:szCs w:val="24"/>
          <w:lang w:eastAsia="pl-PL"/>
        </w:rPr>
        <w:t xml:space="preserve"> dokument zawiera </w:t>
      </w:r>
      <w:r w:rsidRPr="00D85846">
        <w:rPr>
          <w:rFonts w:ascii="Arial" w:eastAsia="Times New Roman" w:hAnsi="Arial" w:cs="Arial"/>
          <w:sz w:val="24"/>
          <w:szCs w:val="24"/>
          <w:lang w:eastAsia="pl-PL"/>
        </w:rPr>
        <w:t>wskazówki w jaki</w:t>
      </w:r>
      <w:r w:rsidR="00C84B99" w:rsidRPr="00D85846">
        <w:rPr>
          <w:rFonts w:ascii="Arial" w:eastAsia="Times New Roman" w:hAnsi="Arial" w:cs="Arial"/>
          <w:sz w:val="24"/>
          <w:szCs w:val="24"/>
          <w:lang w:eastAsia="pl-PL"/>
        </w:rPr>
        <w:t xml:space="preserve"> sposób przygotowa</w:t>
      </w:r>
      <w:r w:rsidRPr="00D85846">
        <w:rPr>
          <w:rFonts w:ascii="Arial" w:eastAsia="Times New Roman" w:hAnsi="Arial" w:cs="Arial"/>
          <w:sz w:val="24"/>
          <w:szCs w:val="24"/>
          <w:lang w:eastAsia="pl-PL"/>
        </w:rPr>
        <w:t>ć</w:t>
      </w:r>
      <w:r w:rsidR="00C84B99" w:rsidRPr="00D85846">
        <w:rPr>
          <w:rFonts w:ascii="Arial" w:eastAsia="Times New Roman" w:hAnsi="Arial" w:cs="Arial"/>
          <w:sz w:val="24"/>
          <w:szCs w:val="24"/>
          <w:lang w:eastAsia="pl-PL"/>
        </w:rPr>
        <w:t xml:space="preserve"> </w:t>
      </w:r>
      <w:r w:rsidRPr="00D85846">
        <w:rPr>
          <w:rFonts w:ascii="Arial" w:eastAsia="Times New Roman" w:hAnsi="Arial" w:cs="Arial"/>
          <w:sz w:val="24"/>
          <w:szCs w:val="24"/>
          <w:lang w:eastAsia="pl-PL"/>
        </w:rPr>
        <w:t xml:space="preserve">Plan inwestycji </w:t>
      </w:r>
      <w:r w:rsidR="00C84B99" w:rsidRPr="00D85846">
        <w:rPr>
          <w:rFonts w:ascii="Arial" w:eastAsia="Times New Roman" w:hAnsi="Arial" w:cs="Arial"/>
          <w:sz w:val="24"/>
          <w:szCs w:val="24"/>
          <w:lang w:eastAsia="pl-PL"/>
        </w:rPr>
        <w:t xml:space="preserve"> dla projektów </w:t>
      </w:r>
      <w:r w:rsidR="00FB64DB" w:rsidRPr="00D85846">
        <w:rPr>
          <w:rFonts w:ascii="Arial" w:eastAsia="Times New Roman" w:hAnsi="Arial" w:cs="Arial"/>
          <w:sz w:val="24"/>
          <w:szCs w:val="24"/>
          <w:lang w:eastAsia="pl-PL"/>
        </w:rPr>
        <w:t xml:space="preserve">inwestycyjnych, których </w:t>
      </w:r>
      <w:r w:rsidR="00943E9A" w:rsidRPr="00D85846">
        <w:rPr>
          <w:rFonts w:ascii="Arial" w:eastAsia="Times New Roman" w:hAnsi="Arial" w:cs="Arial"/>
          <w:sz w:val="24"/>
          <w:szCs w:val="24"/>
          <w:lang w:eastAsia="pl-PL"/>
        </w:rPr>
        <w:t xml:space="preserve">całkowity koszt kwalifikowalny w momencie złożenia wniosku o dofinansowanie </w:t>
      </w:r>
      <w:r w:rsidR="003F7ADD" w:rsidRPr="00D85846">
        <w:rPr>
          <w:rFonts w:ascii="Arial" w:eastAsia="Times New Roman" w:hAnsi="Arial" w:cs="Arial"/>
          <w:sz w:val="24"/>
          <w:szCs w:val="24"/>
          <w:lang w:eastAsia="pl-PL"/>
        </w:rPr>
        <w:t>nie przekracza</w:t>
      </w:r>
      <w:r w:rsidR="00FB64DB" w:rsidRPr="00D85846">
        <w:rPr>
          <w:rFonts w:ascii="Arial" w:eastAsia="Times New Roman" w:hAnsi="Arial" w:cs="Arial"/>
          <w:sz w:val="24"/>
          <w:szCs w:val="24"/>
          <w:lang w:eastAsia="pl-PL"/>
        </w:rPr>
        <w:t xml:space="preserve"> 50 mln PLN</w:t>
      </w:r>
      <w:r w:rsidR="00C84B99" w:rsidRPr="00D85846">
        <w:rPr>
          <w:rFonts w:ascii="Arial" w:eastAsia="Times New Roman" w:hAnsi="Arial" w:cs="Arial"/>
          <w:sz w:val="24"/>
          <w:szCs w:val="24"/>
          <w:lang w:eastAsia="pl-PL"/>
        </w:rPr>
        <w:t>.</w:t>
      </w:r>
    </w:p>
    <w:p w14:paraId="61465629" w14:textId="676E795B" w:rsidR="00FB64DB" w:rsidRPr="00D85846" w:rsidRDefault="00FB64DB"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Zasady opracowania </w:t>
      </w:r>
      <w:r w:rsidR="002730D8" w:rsidRPr="00D85846">
        <w:rPr>
          <w:rFonts w:ascii="Arial" w:eastAsia="Times New Roman" w:hAnsi="Arial" w:cs="Arial"/>
          <w:sz w:val="24"/>
          <w:szCs w:val="24"/>
          <w:lang w:eastAsia="pl-PL"/>
        </w:rPr>
        <w:t>Planu inwestycji</w:t>
      </w:r>
      <w:r w:rsidRPr="00D85846">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sidRPr="00D85846">
        <w:rPr>
          <w:rFonts w:ascii="Arial" w:eastAsia="Times New Roman" w:hAnsi="Arial" w:cs="Arial"/>
          <w:sz w:val="24"/>
          <w:szCs w:val="24"/>
          <w:lang w:eastAsia="pl-PL"/>
        </w:rPr>
        <w:t>ch</w:t>
      </w:r>
      <w:r w:rsidRPr="00D85846">
        <w:rPr>
          <w:rFonts w:ascii="Arial" w:eastAsia="Times New Roman" w:hAnsi="Arial" w:cs="Arial"/>
          <w:sz w:val="24"/>
          <w:szCs w:val="24"/>
          <w:lang w:eastAsia="pl-PL"/>
        </w:rPr>
        <w:t xml:space="preserve"> przez Ministra Funduszy i Polityki Regionalnej </w:t>
      </w:r>
      <w:r w:rsidR="00386C55" w:rsidRPr="00D85846">
        <w:rPr>
          <w:rFonts w:ascii="Arial" w:eastAsia="Times New Roman" w:hAnsi="Arial" w:cs="Arial"/>
          <w:sz w:val="24"/>
          <w:szCs w:val="24"/>
          <w:lang w:eastAsia="pl-PL"/>
        </w:rPr>
        <w:t>(</w:t>
      </w:r>
      <w:proofErr w:type="spellStart"/>
      <w:r w:rsidRPr="00D85846">
        <w:rPr>
          <w:rFonts w:ascii="Arial" w:eastAsia="Times New Roman" w:hAnsi="Arial" w:cs="Arial"/>
          <w:sz w:val="24"/>
          <w:szCs w:val="24"/>
          <w:lang w:eastAsia="pl-PL"/>
        </w:rPr>
        <w:t>MFiPR</w:t>
      </w:r>
      <w:proofErr w:type="spellEnd"/>
      <w:r w:rsidRPr="00D85846">
        <w:rPr>
          <w:rFonts w:ascii="Arial" w:eastAsia="Times New Roman" w:hAnsi="Arial" w:cs="Arial"/>
          <w:sz w:val="24"/>
          <w:szCs w:val="24"/>
          <w:lang w:eastAsia="pl-PL"/>
        </w:rPr>
        <w:t>/2021-2027/15(1)</w:t>
      </w:r>
      <w:r w:rsidR="00386C55" w:rsidRPr="00D85846">
        <w:rPr>
          <w:rFonts w:ascii="Arial" w:eastAsia="Times New Roman" w:hAnsi="Arial" w:cs="Arial"/>
          <w:sz w:val="24"/>
          <w:szCs w:val="24"/>
          <w:lang w:eastAsia="pl-PL"/>
        </w:rPr>
        <w:t>)</w:t>
      </w:r>
      <w:r w:rsidR="00380513" w:rsidRPr="00D85846">
        <w:rPr>
          <w:rFonts w:ascii="Arial" w:eastAsia="Times New Roman" w:hAnsi="Arial" w:cs="Arial"/>
          <w:sz w:val="24"/>
          <w:szCs w:val="24"/>
          <w:lang w:eastAsia="pl-PL"/>
        </w:rPr>
        <w:t xml:space="preserve"> (dalej: wytyczne dotyczące projektów inwestycyjnych)</w:t>
      </w:r>
      <w:r w:rsidR="00943E9A" w:rsidRPr="00D85846">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sidRPr="00D85846">
        <w:rPr>
          <w:rFonts w:ascii="Arial" w:eastAsia="Times New Roman" w:hAnsi="Arial" w:cs="Arial"/>
          <w:sz w:val="24"/>
          <w:szCs w:val="24"/>
          <w:lang w:eastAsia="pl-PL"/>
        </w:rPr>
        <w:t>(</w:t>
      </w:r>
      <w:r w:rsidR="00943E9A" w:rsidRPr="00D85846">
        <w:rPr>
          <w:rFonts w:ascii="Arial" w:eastAsia="Times New Roman" w:hAnsi="Arial" w:cs="Arial"/>
          <w:sz w:val="24"/>
          <w:szCs w:val="24"/>
          <w:lang w:eastAsia="pl-PL"/>
        </w:rPr>
        <w:t>Dz. U. z 2022 r. poz. 1079</w:t>
      </w:r>
      <w:r w:rsidR="002E2F93">
        <w:rPr>
          <w:rFonts w:ascii="Arial" w:eastAsia="Times New Roman" w:hAnsi="Arial" w:cs="Arial"/>
          <w:sz w:val="24"/>
          <w:szCs w:val="24"/>
          <w:lang w:eastAsia="pl-PL"/>
        </w:rPr>
        <w:t xml:space="preserve"> i z 2024 r. poz. 1717</w:t>
      </w:r>
      <w:r w:rsidR="002730D8" w:rsidRPr="00D85846">
        <w:rPr>
          <w:rFonts w:ascii="Arial" w:eastAsia="Times New Roman" w:hAnsi="Arial" w:cs="Arial"/>
          <w:sz w:val="24"/>
          <w:szCs w:val="24"/>
          <w:lang w:eastAsia="pl-PL"/>
        </w:rPr>
        <w:t>)</w:t>
      </w:r>
      <w:r w:rsidRPr="00D85846">
        <w:rPr>
          <w:rFonts w:ascii="Arial" w:eastAsia="Times New Roman" w:hAnsi="Arial" w:cs="Arial"/>
          <w:sz w:val="24"/>
          <w:szCs w:val="24"/>
          <w:lang w:eastAsia="pl-PL"/>
        </w:rPr>
        <w:t>.</w:t>
      </w:r>
    </w:p>
    <w:p w14:paraId="6C8F14D5" w14:textId="0226A109" w:rsidR="00DD4A7B" w:rsidRPr="00D85846" w:rsidRDefault="003F7AD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Plan </w:t>
      </w:r>
      <w:r w:rsidR="002730D8" w:rsidRPr="00D85846">
        <w:rPr>
          <w:rFonts w:ascii="Arial" w:eastAsia="Times New Roman" w:hAnsi="Arial" w:cs="Arial"/>
          <w:sz w:val="24"/>
          <w:szCs w:val="24"/>
          <w:lang w:eastAsia="pl-PL"/>
        </w:rPr>
        <w:t>i</w:t>
      </w:r>
      <w:r w:rsidRPr="00D85846">
        <w:rPr>
          <w:rFonts w:ascii="Arial" w:eastAsia="Times New Roman" w:hAnsi="Arial" w:cs="Arial"/>
          <w:sz w:val="24"/>
          <w:szCs w:val="24"/>
          <w:lang w:eastAsia="pl-PL"/>
        </w:rPr>
        <w:t>nwestycji</w:t>
      </w:r>
      <w:r w:rsidR="00C84B99" w:rsidRPr="00D85846">
        <w:rPr>
          <w:rFonts w:ascii="Arial" w:eastAsia="Times New Roman" w:hAnsi="Arial" w:cs="Arial"/>
          <w:sz w:val="24"/>
          <w:szCs w:val="24"/>
          <w:lang w:eastAsia="pl-PL"/>
        </w:rPr>
        <w:t xml:space="preserve"> sporządzan</w:t>
      </w:r>
      <w:r w:rsidRPr="00D85846">
        <w:rPr>
          <w:rFonts w:ascii="Arial" w:eastAsia="Times New Roman" w:hAnsi="Arial" w:cs="Arial"/>
          <w:sz w:val="24"/>
          <w:szCs w:val="24"/>
          <w:lang w:eastAsia="pl-PL"/>
        </w:rPr>
        <w:t>y</w:t>
      </w:r>
      <w:r w:rsidR="00C84B99" w:rsidRPr="00D85846">
        <w:rPr>
          <w:rFonts w:ascii="Arial" w:eastAsia="Times New Roman" w:hAnsi="Arial" w:cs="Arial"/>
          <w:sz w:val="24"/>
          <w:szCs w:val="24"/>
          <w:lang w:eastAsia="pl-PL"/>
        </w:rPr>
        <w:t xml:space="preserve"> jest w celu dokonania analizy i uzasadnienia realizacji planowanego przedsięwzięcia</w:t>
      </w:r>
      <w:r w:rsidR="00DD4A7B" w:rsidRPr="00D85846">
        <w:rPr>
          <w:rFonts w:ascii="Arial" w:eastAsia="Times New Roman" w:hAnsi="Arial" w:cs="Arial"/>
          <w:sz w:val="24"/>
          <w:szCs w:val="24"/>
          <w:lang w:eastAsia="pl-PL"/>
        </w:rPr>
        <w:t>, uzasadnienia jego wsparcia</w:t>
      </w:r>
      <w:r w:rsidR="00E45D29" w:rsidRPr="00D85846">
        <w:rPr>
          <w:rFonts w:ascii="Arial" w:eastAsia="Times New Roman" w:hAnsi="Arial" w:cs="Arial"/>
          <w:sz w:val="24"/>
          <w:szCs w:val="24"/>
          <w:lang w:eastAsia="pl-PL"/>
        </w:rPr>
        <w:t xml:space="preserve"> w ramach FEdKP</w:t>
      </w:r>
      <w:r w:rsidR="00DD4A7B" w:rsidRPr="00D85846">
        <w:rPr>
          <w:rFonts w:ascii="Arial" w:eastAsia="Times New Roman" w:hAnsi="Arial" w:cs="Arial"/>
          <w:sz w:val="24"/>
          <w:szCs w:val="24"/>
          <w:lang w:eastAsia="pl-PL"/>
        </w:rPr>
        <w:t>.</w:t>
      </w:r>
    </w:p>
    <w:p w14:paraId="309A8539" w14:textId="6ADAAD85" w:rsidR="00947457" w:rsidRPr="00D85846" w:rsidRDefault="00C84B99" w:rsidP="00D85846">
      <w:pPr>
        <w:pStyle w:val="Akapitzlist"/>
        <w:numPr>
          <w:ilvl w:val="0"/>
          <w:numId w:val="18"/>
        </w:numPr>
        <w:spacing w:before="160" w:after="24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W </w:t>
      </w:r>
      <w:r w:rsidR="009E693A" w:rsidRPr="00D85846">
        <w:rPr>
          <w:rFonts w:ascii="Arial" w:eastAsia="Times New Roman" w:hAnsi="Arial" w:cs="Arial"/>
          <w:sz w:val="24"/>
          <w:szCs w:val="24"/>
          <w:lang w:eastAsia="pl-PL"/>
        </w:rPr>
        <w:t>tym dokumencie wskazaliśmy</w:t>
      </w:r>
      <w:r w:rsidRPr="00D85846">
        <w:rPr>
          <w:rFonts w:ascii="Arial" w:eastAsia="Times New Roman" w:hAnsi="Arial" w:cs="Arial"/>
          <w:sz w:val="24"/>
          <w:szCs w:val="24"/>
          <w:lang w:eastAsia="pl-PL"/>
        </w:rPr>
        <w:t xml:space="preserve"> strukturę </w:t>
      </w:r>
      <w:r w:rsidR="003F7ADD" w:rsidRPr="00D85846">
        <w:rPr>
          <w:rFonts w:ascii="Arial" w:eastAsia="Times New Roman" w:hAnsi="Arial" w:cs="Arial"/>
          <w:sz w:val="24"/>
          <w:szCs w:val="24"/>
          <w:lang w:eastAsia="pl-PL"/>
        </w:rPr>
        <w:t xml:space="preserve">Planu </w:t>
      </w:r>
      <w:r w:rsidR="009E693A" w:rsidRPr="00D85846">
        <w:rPr>
          <w:rFonts w:ascii="Arial" w:eastAsia="Times New Roman" w:hAnsi="Arial" w:cs="Arial"/>
          <w:sz w:val="24"/>
          <w:szCs w:val="24"/>
          <w:lang w:eastAsia="pl-PL"/>
        </w:rPr>
        <w:t>i</w:t>
      </w:r>
      <w:r w:rsidR="003F7ADD" w:rsidRPr="00D85846">
        <w:rPr>
          <w:rFonts w:ascii="Arial" w:eastAsia="Times New Roman" w:hAnsi="Arial" w:cs="Arial"/>
          <w:sz w:val="24"/>
          <w:szCs w:val="24"/>
          <w:lang w:eastAsia="pl-PL"/>
        </w:rPr>
        <w:t>nwestycji</w:t>
      </w:r>
      <w:r w:rsidRPr="00D85846">
        <w:rPr>
          <w:rFonts w:ascii="Arial" w:eastAsia="Times New Roman" w:hAnsi="Arial" w:cs="Arial"/>
          <w:sz w:val="24"/>
          <w:szCs w:val="24"/>
          <w:lang w:eastAsia="pl-PL"/>
        </w:rPr>
        <w:t xml:space="preserve"> uniwersalną dla różnych typów projektów planowanych do </w:t>
      </w:r>
      <w:r w:rsidR="009E693A" w:rsidRPr="00D85846">
        <w:rPr>
          <w:rFonts w:ascii="Arial" w:eastAsia="Times New Roman" w:hAnsi="Arial" w:cs="Arial"/>
          <w:sz w:val="24"/>
          <w:szCs w:val="24"/>
          <w:lang w:eastAsia="pl-PL"/>
        </w:rPr>
        <w:t xml:space="preserve">realizacji </w:t>
      </w:r>
      <w:r w:rsidRPr="00D85846">
        <w:rPr>
          <w:rFonts w:ascii="Arial" w:eastAsia="Times New Roman" w:hAnsi="Arial" w:cs="Arial"/>
          <w:sz w:val="24"/>
          <w:szCs w:val="24"/>
          <w:lang w:eastAsia="pl-PL"/>
        </w:rPr>
        <w:t>w ramach FE</w:t>
      </w:r>
      <w:r w:rsidR="00C84238" w:rsidRPr="00D85846">
        <w:rPr>
          <w:rFonts w:ascii="Arial" w:eastAsia="Times New Roman" w:hAnsi="Arial" w:cs="Arial"/>
          <w:sz w:val="24"/>
          <w:szCs w:val="24"/>
          <w:lang w:eastAsia="pl-PL"/>
        </w:rPr>
        <w:t>d</w:t>
      </w:r>
      <w:r w:rsidR="00FB64DB" w:rsidRPr="00D85846">
        <w:rPr>
          <w:rFonts w:ascii="Arial" w:eastAsia="Times New Roman" w:hAnsi="Arial" w:cs="Arial"/>
          <w:sz w:val="24"/>
          <w:szCs w:val="24"/>
          <w:lang w:eastAsia="pl-PL"/>
        </w:rPr>
        <w:t>KP</w:t>
      </w:r>
      <w:r w:rsidRPr="00D85846">
        <w:rPr>
          <w:rFonts w:ascii="Arial" w:eastAsia="Times New Roman" w:hAnsi="Arial" w:cs="Arial"/>
          <w:sz w:val="24"/>
          <w:szCs w:val="24"/>
          <w:lang w:eastAsia="pl-PL"/>
        </w:rPr>
        <w:t xml:space="preserve">. </w:t>
      </w:r>
      <w:r w:rsidR="009E693A" w:rsidRPr="00D85846">
        <w:rPr>
          <w:rFonts w:ascii="Arial" w:eastAsia="Times New Roman" w:hAnsi="Arial" w:cs="Arial"/>
          <w:sz w:val="24"/>
          <w:szCs w:val="24"/>
          <w:lang w:eastAsia="pl-PL"/>
        </w:rPr>
        <w:t xml:space="preserve">Częścią  Planu inwestycji jest arkusz kalkulacyjny w formacie XLSX, </w:t>
      </w:r>
      <w:r w:rsidR="00985961" w:rsidRPr="00D85846">
        <w:rPr>
          <w:rFonts w:ascii="Arial" w:eastAsia="Times New Roman" w:hAnsi="Arial" w:cs="Arial"/>
          <w:sz w:val="24"/>
          <w:szCs w:val="24"/>
          <w:lang w:eastAsia="pl-PL"/>
        </w:rPr>
        <w:t>który stanowi</w:t>
      </w:r>
      <w:r w:rsidR="009E693A" w:rsidRPr="00D85846">
        <w:rPr>
          <w:rFonts w:ascii="Arial" w:eastAsia="Times New Roman" w:hAnsi="Arial" w:cs="Arial"/>
          <w:sz w:val="24"/>
          <w:szCs w:val="24"/>
          <w:lang w:eastAsia="pl-PL"/>
        </w:rPr>
        <w:t xml:space="preserve"> załącznik do </w:t>
      </w:r>
      <w:r w:rsidR="00985961" w:rsidRPr="00D85846">
        <w:rPr>
          <w:rFonts w:ascii="Arial" w:eastAsia="Times New Roman" w:hAnsi="Arial" w:cs="Arial"/>
          <w:sz w:val="24"/>
          <w:szCs w:val="24"/>
          <w:lang w:eastAsia="pl-PL"/>
        </w:rPr>
        <w:t>tego</w:t>
      </w:r>
      <w:r w:rsidR="009E693A" w:rsidRPr="00D85846">
        <w:rPr>
          <w:rFonts w:ascii="Arial" w:eastAsia="Times New Roman" w:hAnsi="Arial" w:cs="Arial"/>
          <w:sz w:val="24"/>
          <w:szCs w:val="24"/>
          <w:lang w:eastAsia="pl-PL"/>
        </w:rPr>
        <w:t xml:space="preserve"> dokumentu</w:t>
      </w:r>
      <w:r w:rsidR="00985961" w:rsidRPr="00D85846">
        <w:rPr>
          <w:rFonts w:ascii="Arial" w:eastAsia="Times New Roman" w:hAnsi="Arial" w:cs="Arial"/>
          <w:sz w:val="24"/>
          <w:szCs w:val="24"/>
          <w:lang w:eastAsia="pl-PL"/>
        </w:rPr>
        <w:t>.</w:t>
      </w:r>
      <w:r w:rsidR="009E693A" w:rsidRPr="00D85846">
        <w:rPr>
          <w:rFonts w:ascii="Arial" w:eastAsia="Times New Roman" w:hAnsi="Arial" w:cs="Arial"/>
          <w:sz w:val="24"/>
          <w:szCs w:val="24"/>
          <w:lang w:eastAsia="pl-PL"/>
        </w:rPr>
        <w:t xml:space="preserve"> </w:t>
      </w:r>
      <w:r w:rsidR="00985961" w:rsidRPr="00D85846">
        <w:rPr>
          <w:rFonts w:ascii="Arial" w:eastAsia="Times New Roman" w:hAnsi="Arial" w:cs="Arial"/>
          <w:sz w:val="24"/>
          <w:szCs w:val="24"/>
          <w:lang w:eastAsia="pl-PL"/>
        </w:rPr>
        <w:t xml:space="preserve">Arkusz kalkulacyjny </w:t>
      </w:r>
      <w:r w:rsidR="009E693A" w:rsidRPr="00D85846">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D85846">
        <w:rPr>
          <w:rFonts w:ascii="Arial" w:eastAsia="Times New Roman" w:hAnsi="Arial" w:cs="Arial"/>
          <w:sz w:val="24"/>
          <w:szCs w:val="24"/>
          <w:lang w:eastAsia="pl-PL"/>
        </w:rPr>
        <w:t>.</w:t>
      </w:r>
      <w:r w:rsidR="00985961" w:rsidRPr="00D85846">
        <w:rPr>
          <w:rFonts w:ascii="Arial" w:eastAsia="Times New Roman" w:hAnsi="Arial" w:cs="Arial"/>
          <w:sz w:val="24"/>
          <w:szCs w:val="24"/>
          <w:lang w:eastAsia="pl-PL"/>
        </w:rPr>
        <w:t xml:space="preserve"> </w:t>
      </w:r>
    </w:p>
    <w:p w14:paraId="623FC75E" w14:textId="74DE4C01" w:rsidR="0002374E" w:rsidRDefault="00E44F51" w:rsidP="009B4205">
      <w:pPr>
        <w:pStyle w:val="Nagwek1"/>
        <w:rPr>
          <w:rFonts w:eastAsia="Times New Roman"/>
          <w:lang w:eastAsia="pl-PL"/>
        </w:rPr>
      </w:pPr>
      <w:bookmarkStart w:id="7" w:name="_Toc187144355"/>
      <w:r w:rsidRPr="00774F15">
        <w:rPr>
          <w:rFonts w:ascii="Arial" w:eastAsia="Times New Roman" w:hAnsi="Arial" w:cs="Arial"/>
          <w:lang w:eastAsia="pl-PL"/>
        </w:rPr>
        <w:t>Struktura Planu</w:t>
      </w:r>
      <w:r w:rsidRPr="00E03469">
        <w:rPr>
          <w:rFonts w:eastAsia="Times New Roman"/>
          <w:lang w:eastAsia="pl-PL"/>
        </w:rPr>
        <w:t xml:space="preserve"> </w:t>
      </w:r>
      <w:r w:rsidRPr="00774F15">
        <w:rPr>
          <w:rFonts w:ascii="Arial" w:eastAsia="Times New Roman" w:hAnsi="Arial" w:cs="Arial"/>
          <w:lang w:eastAsia="pl-PL"/>
        </w:rPr>
        <w:t>inwestycji</w:t>
      </w:r>
      <w:bookmarkEnd w:id="7"/>
    </w:p>
    <w:p w14:paraId="7BC19178" w14:textId="38BC5B2D" w:rsidR="00C84B99" w:rsidRPr="00E03469" w:rsidRDefault="005B7BB8" w:rsidP="00E03469">
      <w:pPr>
        <w:spacing w:before="160" w:line="360" w:lineRule="auto"/>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Plan </w:t>
      </w:r>
      <w:r w:rsidR="00893543">
        <w:rPr>
          <w:rFonts w:ascii="Arial" w:eastAsia="Times New Roman" w:hAnsi="Arial" w:cs="Arial"/>
          <w:sz w:val="24"/>
          <w:szCs w:val="24"/>
          <w:lang w:eastAsia="pl-PL"/>
        </w:rPr>
        <w:t>i</w:t>
      </w:r>
      <w:r w:rsidRPr="00E03469">
        <w:rPr>
          <w:rFonts w:ascii="Arial" w:eastAsia="Times New Roman" w:hAnsi="Arial" w:cs="Arial"/>
          <w:sz w:val="24"/>
          <w:szCs w:val="24"/>
          <w:lang w:eastAsia="pl-PL"/>
        </w:rPr>
        <w:t xml:space="preserve">nwestycji </w:t>
      </w:r>
      <w:r w:rsidR="00EE1877" w:rsidRPr="00E03469">
        <w:rPr>
          <w:rFonts w:ascii="Arial" w:eastAsia="Times New Roman" w:hAnsi="Arial" w:cs="Arial"/>
          <w:sz w:val="24"/>
          <w:szCs w:val="24"/>
          <w:lang w:eastAsia="pl-PL"/>
        </w:rPr>
        <w:t>powin</w:t>
      </w:r>
      <w:r w:rsidRPr="00E03469">
        <w:rPr>
          <w:rFonts w:ascii="Arial" w:eastAsia="Times New Roman" w:hAnsi="Arial" w:cs="Arial"/>
          <w:sz w:val="24"/>
          <w:szCs w:val="24"/>
          <w:lang w:eastAsia="pl-PL"/>
        </w:rPr>
        <w:t>ien</w:t>
      </w:r>
      <w:r w:rsidR="00EE1877" w:rsidRPr="00E03469">
        <w:rPr>
          <w:rFonts w:ascii="Arial" w:eastAsia="Times New Roman" w:hAnsi="Arial" w:cs="Arial"/>
          <w:sz w:val="24"/>
          <w:szCs w:val="24"/>
          <w:lang w:eastAsia="pl-PL"/>
        </w:rPr>
        <w:t xml:space="preserve"> składać się z następujących elementów:</w:t>
      </w:r>
    </w:p>
    <w:p w14:paraId="3BF314D2" w14:textId="1E547D5B" w:rsidR="00EE1877" w:rsidRPr="004D08D2"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Identyfikacja</w:t>
      </w:r>
      <w:r w:rsidR="00EE1877" w:rsidRPr="004D08D2">
        <w:rPr>
          <w:rFonts w:ascii="Arial" w:eastAsia="Times New Roman" w:hAnsi="Arial" w:cs="Arial"/>
          <w:sz w:val="24"/>
          <w:szCs w:val="24"/>
          <w:lang w:eastAsia="pl-PL"/>
        </w:rPr>
        <w:t xml:space="preserve"> projektu</w:t>
      </w:r>
      <w:r w:rsidR="00885D04" w:rsidRPr="004D08D2">
        <w:rPr>
          <w:rFonts w:ascii="Arial" w:eastAsia="Times New Roman" w:hAnsi="Arial" w:cs="Arial"/>
          <w:sz w:val="24"/>
          <w:szCs w:val="24"/>
          <w:lang w:eastAsia="pl-PL"/>
        </w:rPr>
        <w:t>.</w:t>
      </w:r>
    </w:p>
    <w:p w14:paraId="797AEBF0" w14:textId="3ED6B257" w:rsidR="003F7ADD"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lastRenderedPageBreak/>
        <w:t>Analiza oddziaływania na środowisko</w:t>
      </w:r>
      <w:r w:rsidR="00885D04" w:rsidRPr="004D08D2">
        <w:rPr>
          <w:rFonts w:ascii="Arial" w:eastAsia="Times New Roman" w:hAnsi="Arial" w:cs="Arial"/>
          <w:sz w:val="24"/>
          <w:szCs w:val="24"/>
          <w:lang w:eastAsia="pl-PL"/>
        </w:rPr>
        <w:t>.</w:t>
      </w:r>
    </w:p>
    <w:p w14:paraId="73A22C9C" w14:textId="3720C70C" w:rsidR="005A029B" w:rsidRPr="004D08D2" w:rsidRDefault="005A029B" w:rsidP="004D08D2">
      <w:pPr>
        <w:pStyle w:val="Akapitzlist"/>
        <w:numPr>
          <w:ilvl w:val="0"/>
          <w:numId w:val="17"/>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Inwestycje w zakresie paliw kopalnych.</w:t>
      </w:r>
    </w:p>
    <w:p w14:paraId="684984CA" w14:textId="2133E81C"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Pomoc publiczna</w:t>
      </w:r>
      <w:r w:rsidR="00885D04" w:rsidRPr="004D08D2">
        <w:rPr>
          <w:rFonts w:ascii="Arial" w:eastAsia="Times New Roman" w:hAnsi="Arial" w:cs="Arial"/>
          <w:sz w:val="24"/>
          <w:szCs w:val="24"/>
          <w:lang w:eastAsia="pl-PL"/>
        </w:rPr>
        <w:t>.</w:t>
      </w:r>
    </w:p>
    <w:p w14:paraId="5CE83D70" w14:textId="0287A198"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finansow</w:t>
      </w:r>
      <w:r w:rsidR="00AB6CE3" w:rsidRPr="004D08D2">
        <w:rPr>
          <w:rFonts w:ascii="Arial" w:eastAsia="Times New Roman" w:hAnsi="Arial" w:cs="Arial"/>
          <w:sz w:val="24"/>
          <w:szCs w:val="24"/>
          <w:lang w:eastAsia="pl-PL"/>
        </w:rPr>
        <w:t>a</w:t>
      </w:r>
      <w:r w:rsidR="00885D04" w:rsidRPr="004D08D2">
        <w:rPr>
          <w:rFonts w:ascii="Arial" w:eastAsia="Times New Roman" w:hAnsi="Arial" w:cs="Arial"/>
          <w:sz w:val="24"/>
          <w:szCs w:val="24"/>
          <w:lang w:eastAsia="pl-PL"/>
        </w:rPr>
        <w:t>.</w:t>
      </w:r>
    </w:p>
    <w:p w14:paraId="0A905467" w14:textId="6431684E" w:rsidR="00EE1877" w:rsidRPr="004D08D2" w:rsidRDefault="00AB6CE3" w:rsidP="004D08D2">
      <w:pPr>
        <w:pStyle w:val="Akapitzlist"/>
        <w:numPr>
          <w:ilvl w:val="0"/>
          <w:numId w:val="17"/>
        </w:numPr>
        <w:spacing w:before="160" w:after="24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ryzyka</w:t>
      </w:r>
      <w:r w:rsidR="00885D04" w:rsidRPr="004D08D2">
        <w:rPr>
          <w:rFonts w:ascii="Arial" w:eastAsia="Times New Roman" w:hAnsi="Arial" w:cs="Arial"/>
          <w:sz w:val="24"/>
          <w:szCs w:val="24"/>
          <w:lang w:eastAsia="pl-PL"/>
        </w:rPr>
        <w:t>.</w:t>
      </w:r>
    </w:p>
    <w:p w14:paraId="3C8C618C" w14:textId="38FB4DF4" w:rsidR="00E44F51" w:rsidRPr="00774F15" w:rsidRDefault="00E44F51" w:rsidP="009B4205">
      <w:pPr>
        <w:pStyle w:val="Nagwek1"/>
        <w:rPr>
          <w:rFonts w:ascii="Arial" w:eastAsia="Times New Roman" w:hAnsi="Arial" w:cs="Arial"/>
          <w:lang w:eastAsia="pl-PL"/>
        </w:rPr>
      </w:pPr>
      <w:bookmarkStart w:id="8" w:name="_Toc187144356"/>
      <w:r w:rsidRPr="00774F15">
        <w:rPr>
          <w:rFonts w:ascii="Arial" w:eastAsia="Times New Roman" w:hAnsi="Arial" w:cs="Arial"/>
          <w:lang w:eastAsia="pl-PL"/>
        </w:rPr>
        <w:t>Identyfikacja projektu</w:t>
      </w:r>
      <w:bookmarkEnd w:id="8"/>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p w14:paraId="19B95014" w14:textId="1DB59832" w:rsidR="00E17553" w:rsidRPr="00177EEE" w:rsidRDefault="00E17553" w:rsidP="00177EEE">
      <w:pPr>
        <w:pStyle w:val="Akapitzlist"/>
        <w:numPr>
          <w:ilvl w:val="0"/>
          <w:numId w:val="19"/>
        </w:numPr>
        <w:spacing w:before="16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zarys i ogólny charakter projektu (tj. prezentację projektu jako przedmiotu przedsięwzięcia wraz z opisem, podstawowy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parametr</w:t>
      </w:r>
      <w:r w:rsidR="00D50F79" w:rsidRPr="00177EEE">
        <w:rPr>
          <w:rFonts w:ascii="Arial" w:eastAsia="Times New Roman" w:hAnsi="Arial" w:cs="Arial"/>
          <w:sz w:val="24"/>
          <w:szCs w:val="24"/>
          <w:lang w:eastAsia="pl-PL"/>
        </w:rPr>
        <w:t>ami</w:t>
      </w:r>
      <w:r w:rsidRPr="00177EEE">
        <w:rPr>
          <w:rFonts w:ascii="Arial" w:eastAsia="Times New Roman" w:hAnsi="Arial" w:cs="Arial"/>
          <w:sz w:val="24"/>
          <w:szCs w:val="24"/>
          <w:lang w:eastAsia="pl-PL"/>
        </w:rPr>
        <w:t xml:space="preserve"> techniczny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całkowitym kosztem inwestycji, w tym całkowitym kosztem kwalifikowalnym, lokalizacją </w:t>
      </w:r>
      <w:r w:rsidR="00D50F79" w:rsidRPr="00177EEE">
        <w:rPr>
          <w:rFonts w:ascii="Arial" w:eastAsia="Times New Roman" w:hAnsi="Arial" w:cs="Arial"/>
          <w:sz w:val="24"/>
          <w:szCs w:val="24"/>
          <w:lang w:eastAsia="pl-PL"/>
        </w:rPr>
        <w:t xml:space="preserve">projektu, </w:t>
      </w:r>
      <w:r w:rsidRPr="00177EEE">
        <w:rPr>
          <w:rFonts w:ascii="Arial" w:eastAsia="Times New Roman" w:hAnsi="Arial" w:cs="Arial"/>
          <w:sz w:val="24"/>
          <w:szCs w:val="24"/>
          <w:lang w:eastAsia="pl-PL"/>
        </w:rPr>
        <w:t>itd.),</w:t>
      </w:r>
    </w:p>
    <w:p w14:paraId="79E6A184" w14:textId="56D2FE8D" w:rsidR="00E17553" w:rsidRPr="00177EEE" w:rsidRDefault="00E17553" w:rsidP="00177EEE">
      <w:pPr>
        <w:pStyle w:val="Akapitzlist"/>
        <w:numPr>
          <w:ilvl w:val="0"/>
          <w:numId w:val="19"/>
        </w:numPr>
        <w:spacing w:before="160" w:after="24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08116D37" w14:textId="062BE435" w:rsidR="00E44F51" w:rsidRPr="00774F15" w:rsidRDefault="00E44F51" w:rsidP="009B4205">
      <w:pPr>
        <w:pStyle w:val="Nagwek1"/>
        <w:rPr>
          <w:rFonts w:ascii="Arial" w:eastAsia="Times New Roman" w:hAnsi="Arial" w:cs="Arial"/>
          <w:lang w:eastAsia="pl-PL"/>
        </w:rPr>
      </w:pPr>
      <w:bookmarkStart w:id="9" w:name="_Toc187144357"/>
      <w:r w:rsidRPr="00774F15">
        <w:rPr>
          <w:rFonts w:ascii="Arial" w:eastAsia="Times New Roman" w:hAnsi="Arial" w:cs="Arial"/>
          <w:lang w:eastAsia="pl-PL"/>
        </w:rPr>
        <w:t>Analiza oddziaływania na środowisko</w:t>
      </w:r>
      <w:bookmarkEnd w:id="9"/>
    </w:p>
    <w:p w14:paraId="54C4A89A" w14:textId="3A05071A" w:rsidR="00900581" w:rsidRPr="00C11720" w:rsidRDefault="002A2CED"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 xml:space="preserve">W tej części </w:t>
      </w:r>
      <w:r w:rsidR="00900581" w:rsidRPr="00C11720">
        <w:rPr>
          <w:rFonts w:ascii="Arial" w:eastAsia="Times New Roman" w:hAnsi="Arial" w:cs="Arial"/>
          <w:sz w:val="24"/>
          <w:szCs w:val="24"/>
          <w:lang w:eastAsia="pl-PL"/>
        </w:rPr>
        <w:t>odnie</w:t>
      </w:r>
      <w:r w:rsidRPr="00C11720">
        <w:rPr>
          <w:rFonts w:ascii="Arial" w:eastAsia="Times New Roman" w:hAnsi="Arial" w:cs="Arial"/>
          <w:sz w:val="24"/>
          <w:szCs w:val="24"/>
          <w:lang w:eastAsia="pl-PL"/>
        </w:rPr>
        <w:t>ś</w:t>
      </w:r>
      <w:r w:rsidR="00900581" w:rsidRPr="00C11720">
        <w:rPr>
          <w:rFonts w:ascii="Arial" w:eastAsia="Times New Roman" w:hAnsi="Arial" w:cs="Arial"/>
          <w:sz w:val="24"/>
          <w:szCs w:val="24"/>
          <w:lang w:eastAsia="pl-PL"/>
        </w:rPr>
        <w:t xml:space="preserve"> się do przewidywanego wpływu inwestycji na obszary Natura 2000.</w:t>
      </w:r>
    </w:p>
    <w:p w14:paraId="1D458E2C" w14:textId="65C7D0AD"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projektów, dla których wymagane jest zgodnie z prawem polskim oraz unijnym przeprowadzenie postępowania w sprawie uzyskania decyzji o środowiskowych uwarunkowaniach, w tym oceny oddziaływania na środowisko, przedstaw krótką analizę oddziaływania inwestycji na poszczególne komponenty środowiska.</w:t>
      </w:r>
    </w:p>
    <w:p w14:paraId="7D12CADC" w14:textId="2231AC3B"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odnie</w:t>
      </w:r>
      <w:r w:rsidR="00294250" w:rsidRPr="00C11720">
        <w:rPr>
          <w:rFonts w:ascii="Arial" w:eastAsia="Times New Roman" w:hAnsi="Arial" w:cs="Arial"/>
          <w:sz w:val="24"/>
          <w:szCs w:val="24"/>
          <w:lang w:eastAsia="pl-PL"/>
        </w:rPr>
        <w:t>ś</w:t>
      </w:r>
      <w:r w:rsidRPr="00C11720">
        <w:rPr>
          <w:rFonts w:ascii="Arial" w:eastAsia="Times New Roman" w:hAnsi="Arial" w:cs="Arial"/>
          <w:sz w:val="24"/>
          <w:szCs w:val="24"/>
          <w:lang w:eastAsia="pl-PL"/>
        </w:rPr>
        <w:t xml:space="preserve"> </w:t>
      </w:r>
      <w:r w:rsidR="00E177F6" w:rsidRPr="00C11720">
        <w:rPr>
          <w:rFonts w:ascii="Arial" w:eastAsia="Times New Roman" w:hAnsi="Arial" w:cs="Arial"/>
          <w:sz w:val="24"/>
          <w:szCs w:val="24"/>
          <w:lang w:eastAsia="pl-PL"/>
        </w:rPr>
        <w:t xml:space="preserve">się </w:t>
      </w:r>
      <w:r w:rsidRPr="00C11720">
        <w:rPr>
          <w:rFonts w:ascii="Arial" w:eastAsia="Times New Roman" w:hAnsi="Arial" w:cs="Arial"/>
          <w:sz w:val="24"/>
          <w:szCs w:val="24"/>
          <w:lang w:eastAsia="pl-PL"/>
        </w:rPr>
        <w:t>do kwestii „</w:t>
      </w:r>
      <w:r w:rsidR="0002374E" w:rsidRPr="00C11720">
        <w:rPr>
          <w:rFonts w:ascii="Arial" w:eastAsia="Times New Roman" w:hAnsi="Arial" w:cs="Arial"/>
          <w:sz w:val="24"/>
          <w:szCs w:val="24"/>
          <w:lang w:eastAsia="pl-PL"/>
        </w:rPr>
        <w:t>p</w:t>
      </w:r>
      <w:r w:rsidRPr="00C11720">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C11720">
        <w:rPr>
          <w:rFonts w:ascii="Arial" w:eastAsia="Times New Roman" w:hAnsi="Arial" w:cs="Arial"/>
          <w:sz w:val="24"/>
          <w:szCs w:val="24"/>
          <w:lang w:eastAsia="pl-PL"/>
        </w:rPr>
        <w:t xml:space="preserve">a także </w:t>
      </w:r>
      <w:r w:rsidRPr="00C11720">
        <w:rPr>
          <w:rFonts w:ascii="Arial" w:eastAsia="Times New Roman" w:hAnsi="Arial" w:cs="Arial"/>
          <w:sz w:val="24"/>
          <w:szCs w:val="24"/>
          <w:lang w:eastAsia="pl-PL"/>
        </w:rPr>
        <w:t>wyjaśni</w:t>
      </w:r>
      <w:r w:rsidR="00294250" w:rsidRPr="00C11720">
        <w:rPr>
          <w:rFonts w:ascii="Arial" w:eastAsia="Times New Roman" w:hAnsi="Arial" w:cs="Arial"/>
          <w:sz w:val="24"/>
          <w:szCs w:val="24"/>
          <w:lang w:eastAsia="pl-PL"/>
        </w:rPr>
        <w:t>j</w:t>
      </w:r>
      <w:r w:rsidRPr="00C11720">
        <w:rPr>
          <w:rFonts w:ascii="Arial" w:eastAsia="Times New Roman" w:hAnsi="Arial" w:cs="Arial"/>
          <w:sz w:val="24"/>
          <w:szCs w:val="24"/>
          <w:lang w:eastAsia="pl-PL"/>
        </w:rPr>
        <w:t>, w jaki sposób uwzględni</w:t>
      </w:r>
      <w:r w:rsidR="00294250" w:rsidRPr="00C11720">
        <w:rPr>
          <w:rFonts w:ascii="Arial" w:eastAsia="Times New Roman" w:hAnsi="Arial" w:cs="Arial"/>
          <w:sz w:val="24"/>
          <w:szCs w:val="24"/>
          <w:lang w:eastAsia="pl-PL"/>
        </w:rPr>
        <w:t>łeś</w:t>
      </w:r>
      <w:r w:rsidRPr="00C11720">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t>
      </w:r>
      <w:r w:rsidR="00294250" w:rsidRPr="00C11720">
        <w:rPr>
          <w:rFonts w:ascii="Arial" w:eastAsia="Times New Roman" w:hAnsi="Arial" w:cs="Arial"/>
          <w:sz w:val="24"/>
          <w:szCs w:val="24"/>
          <w:lang w:eastAsia="pl-PL"/>
        </w:rPr>
        <w:t>W</w:t>
      </w:r>
      <w:r w:rsidRPr="00C11720">
        <w:rPr>
          <w:rFonts w:ascii="Arial" w:eastAsia="Times New Roman" w:hAnsi="Arial" w:cs="Arial"/>
          <w:sz w:val="24"/>
          <w:szCs w:val="24"/>
          <w:lang w:eastAsia="pl-PL"/>
        </w:rPr>
        <w:t>yjaśni</w:t>
      </w:r>
      <w:r w:rsidR="00294250" w:rsidRPr="00C11720">
        <w:rPr>
          <w:rFonts w:ascii="Arial" w:eastAsia="Times New Roman" w:hAnsi="Arial" w:cs="Arial"/>
          <w:sz w:val="24"/>
          <w:szCs w:val="24"/>
          <w:lang w:eastAsia="pl-PL"/>
        </w:rPr>
        <w:t xml:space="preserve">j </w:t>
      </w:r>
      <w:r w:rsidR="00BE2F5D" w:rsidRPr="00C11720">
        <w:rPr>
          <w:rFonts w:ascii="Arial" w:eastAsia="Times New Roman" w:hAnsi="Arial" w:cs="Arial"/>
          <w:sz w:val="24"/>
          <w:szCs w:val="24"/>
          <w:lang w:eastAsia="pl-PL"/>
        </w:rPr>
        <w:t>również</w:t>
      </w:r>
      <w:r w:rsidRPr="00C11720">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Default="00900581" w:rsidP="00C11720">
      <w:pPr>
        <w:pStyle w:val="Akapitzlist"/>
        <w:numPr>
          <w:ilvl w:val="0"/>
          <w:numId w:val="15"/>
        </w:numPr>
        <w:spacing w:before="160" w:after="24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lastRenderedPageBreak/>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wyka</w:t>
      </w:r>
      <w:r w:rsidR="00294250" w:rsidRPr="00C11720">
        <w:rPr>
          <w:rFonts w:ascii="Arial" w:eastAsia="Times New Roman" w:hAnsi="Arial" w:cs="Arial"/>
          <w:sz w:val="24"/>
          <w:szCs w:val="24"/>
          <w:lang w:eastAsia="pl-PL"/>
        </w:rPr>
        <w:t>ż</w:t>
      </w:r>
      <w:r w:rsidRPr="00C11720">
        <w:rPr>
          <w:rFonts w:ascii="Arial" w:eastAsia="Times New Roman" w:hAnsi="Arial" w:cs="Arial"/>
          <w:sz w:val="24"/>
          <w:szCs w:val="24"/>
          <w:lang w:eastAsia="pl-PL"/>
        </w:rPr>
        <w:t>, że realizacja projektu spełnia zasady zrównoważonego rozwoju, w tym zasadę „nie czyń poważnych szkód” (</w:t>
      </w:r>
      <w:r w:rsidR="00D26E48" w:rsidRPr="00C11720">
        <w:rPr>
          <w:rFonts w:ascii="Arial" w:eastAsia="Times New Roman" w:hAnsi="Arial" w:cs="Arial"/>
          <w:sz w:val="24"/>
          <w:szCs w:val="24"/>
          <w:lang w:eastAsia="pl-PL"/>
        </w:rPr>
        <w:t xml:space="preserve">ang. </w:t>
      </w:r>
      <w:r w:rsidRPr="00C11720">
        <w:rPr>
          <w:rFonts w:ascii="Arial" w:eastAsia="Times New Roman" w:hAnsi="Arial" w:cs="Arial"/>
          <w:sz w:val="24"/>
          <w:szCs w:val="24"/>
          <w:lang w:eastAsia="pl-PL"/>
        </w:rPr>
        <w:t xml:space="preserve">Do No </w:t>
      </w:r>
      <w:proofErr w:type="spellStart"/>
      <w:r w:rsidRPr="00C11720">
        <w:rPr>
          <w:rFonts w:ascii="Arial" w:eastAsia="Times New Roman" w:hAnsi="Arial" w:cs="Arial"/>
          <w:sz w:val="24"/>
          <w:szCs w:val="24"/>
          <w:lang w:eastAsia="pl-PL"/>
        </w:rPr>
        <w:t>Significant</w:t>
      </w:r>
      <w:proofErr w:type="spellEnd"/>
      <w:r w:rsidRPr="00C11720">
        <w:rPr>
          <w:rFonts w:ascii="Arial" w:eastAsia="Times New Roman" w:hAnsi="Arial" w:cs="Arial"/>
          <w:sz w:val="24"/>
          <w:szCs w:val="24"/>
          <w:lang w:eastAsia="pl-PL"/>
        </w:rPr>
        <w:t xml:space="preserve"> </w:t>
      </w:r>
      <w:proofErr w:type="spellStart"/>
      <w:r w:rsidRPr="00C11720">
        <w:rPr>
          <w:rFonts w:ascii="Arial" w:eastAsia="Times New Roman" w:hAnsi="Arial" w:cs="Arial"/>
          <w:sz w:val="24"/>
          <w:szCs w:val="24"/>
          <w:lang w:eastAsia="pl-PL"/>
        </w:rPr>
        <w:t>Harm</w:t>
      </w:r>
      <w:proofErr w:type="spellEnd"/>
      <w:r w:rsidRPr="00C11720">
        <w:rPr>
          <w:rFonts w:ascii="Arial" w:eastAsia="Times New Roman" w:hAnsi="Arial" w:cs="Arial"/>
          <w:sz w:val="24"/>
          <w:szCs w:val="24"/>
          <w:lang w:eastAsia="pl-PL"/>
        </w:rPr>
        <w:t>) przez zaplanowanie podczas realizacji właściwych rozwiązań stosownie do specyfiki projektu</w:t>
      </w:r>
      <w:r w:rsidR="00294250" w:rsidRPr="00C11720">
        <w:rPr>
          <w:rFonts w:ascii="Arial" w:eastAsia="Times New Roman" w:hAnsi="Arial" w:cs="Arial"/>
          <w:sz w:val="24"/>
          <w:szCs w:val="24"/>
          <w:lang w:eastAsia="pl-PL"/>
        </w:rPr>
        <w:t>, zgodnie z wymogami określonymi w kryteriach.</w:t>
      </w:r>
    </w:p>
    <w:p w14:paraId="7806A713" w14:textId="52DCF866" w:rsidR="00090AFC" w:rsidRPr="00D33BF5" w:rsidRDefault="00090AFC" w:rsidP="00090AFC">
      <w:pPr>
        <w:pStyle w:val="Nagwek1"/>
        <w:rPr>
          <w:rFonts w:ascii="Arial" w:eastAsia="Times New Roman" w:hAnsi="Arial" w:cs="Arial"/>
          <w:lang w:eastAsia="pl-PL"/>
        </w:rPr>
      </w:pPr>
      <w:bookmarkStart w:id="10" w:name="_Hlk185315657"/>
      <w:bookmarkStart w:id="11" w:name="_Toc185339280"/>
      <w:bookmarkStart w:id="12" w:name="_Toc187144358"/>
      <w:r w:rsidRPr="00D33BF5">
        <w:rPr>
          <w:rFonts w:ascii="Arial" w:eastAsia="Times New Roman" w:hAnsi="Arial" w:cs="Arial"/>
          <w:lang w:eastAsia="pl-PL"/>
        </w:rPr>
        <w:t>Inwestycje w zakresie paliw kopalnych</w:t>
      </w:r>
      <w:bookmarkEnd w:id="10"/>
      <w:bookmarkEnd w:id="11"/>
      <w:bookmarkEnd w:id="12"/>
    </w:p>
    <w:p w14:paraId="32448947" w14:textId="4A016311" w:rsidR="00090AFC" w:rsidRDefault="00090AFC">
      <w:pPr>
        <w:spacing w:before="160" w:after="120" w:line="360" w:lineRule="auto"/>
        <w:rPr>
          <w:rFonts w:ascii="Arial" w:eastAsia="Times New Roman" w:hAnsi="Arial" w:cs="Arial"/>
          <w:sz w:val="24"/>
          <w:szCs w:val="24"/>
          <w:lang w:eastAsia="pl-PL"/>
        </w:rPr>
      </w:pPr>
      <w:bookmarkStart w:id="13" w:name="_Hlk187148752"/>
      <w:r w:rsidRPr="00E715F3">
        <w:rPr>
          <w:rFonts w:ascii="Arial" w:eastAsia="Times New Roman" w:hAnsi="Arial" w:cs="Arial"/>
          <w:sz w:val="24"/>
          <w:szCs w:val="24"/>
          <w:lang w:eastAsia="pl-PL"/>
        </w:rPr>
        <w:t xml:space="preserve">W tym miejscu przedstaw wydatki związane z paliwami kopalnymi i uzasadnij konieczność ich zastosowania w </w:t>
      </w:r>
      <w:r w:rsidR="00E87667" w:rsidRPr="00A45EF9">
        <w:rPr>
          <w:rFonts w:ascii="Arial" w:eastAsia="Times New Roman" w:hAnsi="Arial" w:cs="Arial"/>
          <w:sz w:val="24"/>
          <w:szCs w:val="24"/>
          <w:lang w:eastAsia="pl-PL"/>
        </w:rPr>
        <w:t>związku z</w:t>
      </w:r>
      <w:r w:rsidRPr="00E715F3">
        <w:rPr>
          <w:rFonts w:ascii="Arial" w:eastAsia="Times New Roman" w:hAnsi="Arial" w:cs="Arial"/>
          <w:sz w:val="24"/>
          <w:szCs w:val="24"/>
          <w:lang w:eastAsia="pl-PL"/>
        </w:rPr>
        <w:t xml:space="preserve"> brak</w:t>
      </w:r>
      <w:r w:rsidR="00E87667" w:rsidRPr="00A45EF9">
        <w:rPr>
          <w:rFonts w:ascii="Arial" w:eastAsia="Times New Roman" w:hAnsi="Arial" w:cs="Arial"/>
          <w:sz w:val="24"/>
          <w:szCs w:val="24"/>
          <w:lang w:eastAsia="pl-PL"/>
        </w:rPr>
        <w:t>iem</w:t>
      </w:r>
      <w:r w:rsidRPr="00E715F3">
        <w:rPr>
          <w:rFonts w:ascii="Arial" w:eastAsia="Times New Roman" w:hAnsi="Arial" w:cs="Arial"/>
          <w:sz w:val="24"/>
          <w:szCs w:val="24"/>
          <w:lang w:eastAsia="pl-PL"/>
        </w:rPr>
        <w:t xml:space="preserve"> realnej alternatywnej technologii.</w:t>
      </w:r>
    </w:p>
    <w:p w14:paraId="2C44D9F7" w14:textId="77777777" w:rsidR="00D47D78" w:rsidRPr="0065126F" w:rsidRDefault="00D47D78" w:rsidP="00D47D78">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 xml:space="preserve">Jeśli nie planujesz ponoszenia takich wydatków, w tym miejscu wpisz: </w:t>
      </w:r>
    </w:p>
    <w:p w14:paraId="04C03A37" w14:textId="12C954DC" w:rsidR="00D47D78" w:rsidRPr="00A45EF9" w:rsidRDefault="00D47D78" w:rsidP="00E715F3">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„W ramach projektu nie są planowane i nie będą ponoszone wydatki w zakresie produkcji, przetwarzania, transportu, dystrybucji, magazynowania lub spalania paliw kopalnych”.</w:t>
      </w:r>
    </w:p>
    <w:p w14:paraId="3D8D1145" w14:textId="19FAC18F" w:rsidR="007D02C1" w:rsidRPr="00A45EF9" w:rsidRDefault="007D02C1" w:rsidP="00E715F3">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Na podstawie art. 7 ust. 1 lit. h) </w:t>
      </w:r>
      <w:r w:rsidR="004C7836" w:rsidRPr="00A45EF9">
        <w:rPr>
          <w:rFonts w:ascii="Arial" w:eastAsia="Calibri" w:hAnsi="Arial" w:cs="Arial"/>
          <w:kern w:val="0"/>
          <w:sz w:val="24"/>
          <w:szCs w:val="24"/>
          <w:lang w:eastAsia="pl-PL"/>
          <w14:ligatures w14:val="none"/>
        </w:rPr>
        <w:t>rozporządzenia EFRR</w:t>
      </w:r>
      <w:r w:rsidRPr="00A45EF9">
        <w:rPr>
          <w:rFonts w:ascii="Arial" w:eastAsia="Calibri" w:hAnsi="Arial" w:cs="Arial"/>
          <w:kern w:val="0"/>
          <w:sz w:val="24"/>
          <w:szCs w:val="24"/>
          <w:lang w:eastAsia="pl-PL"/>
          <w14:ligatures w14:val="none"/>
        </w:rPr>
        <w:t xml:space="preserve">, co do zasady, wykluczona jest możliwość finansowania inwestycji w zakresie produkcji, przetwarzania, transportu, dystrybucji, magazynowania lub spalania paliw kopalnych, tj. jakichkolwiek działań/ inwestycji realizowanych w ramach projektu, które </w:t>
      </w:r>
      <w:r w:rsidR="00E87667" w:rsidRPr="00A45EF9">
        <w:rPr>
          <w:rFonts w:ascii="Arial" w:eastAsia="Calibri" w:hAnsi="Arial" w:cs="Arial"/>
          <w:kern w:val="0"/>
          <w:sz w:val="24"/>
          <w:szCs w:val="24"/>
          <w:lang w:eastAsia="pl-PL"/>
          <w14:ligatures w14:val="none"/>
        </w:rPr>
        <w:t xml:space="preserve">są </w:t>
      </w:r>
      <w:r w:rsidRPr="00A45EF9">
        <w:rPr>
          <w:rFonts w:ascii="Arial" w:eastAsia="Calibri" w:hAnsi="Arial" w:cs="Arial"/>
          <w:kern w:val="0"/>
          <w:sz w:val="24"/>
          <w:szCs w:val="24"/>
          <w:lang w:eastAsia="pl-PL"/>
          <w14:ligatures w14:val="none"/>
        </w:rPr>
        <w:t>powiązane z paliwami kopalnymi (np. zakup wyposażenia kuchni zasilanej gazem).</w:t>
      </w:r>
    </w:p>
    <w:p w14:paraId="67DC60E7" w14:textId="7710C78E" w:rsidR="007D02C1" w:rsidRPr="00A45EF9" w:rsidRDefault="007D02C1" w:rsidP="00E715F3">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Możliwość finansowania w ramach projektów wydatków związanych z paliwami kopalnymi istnieje jedynie w </w:t>
      </w:r>
      <w:r w:rsidR="00E87667" w:rsidRPr="00A45EF9">
        <w:rPr>
          <w:rFonts w:ascii="Arial" w:eastAsia="Calibri" w:hAnsi="Arial" w:cs="Arial"/>
          <w:kern w:val="0"/>
          <w:sz w:val="24"/>
          <w:szCs w:val="24"/>
          <w:lang w:eastAsia="pl-PL"/>
          <w14:ligatures w14:val="none"/>
        </w:rPr>
        <w:t>odniesieniu do</w:t>
      </w:r>
      <w:r w:rsidRPr="00A45EF9">
        <w:rPr>
          <w:rFonts w:ascii="Arial" w:eastAsia="Calibri" w:hAnsi="Arial" w:cs="Arial"/>
          <w:kern w:val="0"/>
          <w:sz w:val="24"/>
          <w:szCs w:val="24"/>
          <w:lang w:eastAsia="pl-PL"/>
          <w14:ligatures w14:val="none"/>
        </w:rPr>
        <w:t>:</w:t>
      </w:r>
    </w:p>
    <w:p w14:paraId="0C7E59C9" w14:textId="160599F3" w:rsidR="007D02C1" w:rsidRPr="00A45EF9" w:rsidRDefault="007D02C1" w:rsidP="00E715F3">
      <w:pPr>
        <w:numPr>
          <w:ilvl w:val="0"/>
          <w:numId w:val="22"/>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wyjątków art. 7 ust. 1 lit. h) </w:t>
      </w:r>
      <w:proofErr w:type="spellStart"/>
      <w:r w:rsidRPr="00A45EF9">
        <w:rPr>
          <w:rFonts w:ascii="Arial" w:eastAsia="Calibri" w:hAnsi="Arial" w:cs="Arial"/>
          <w:kern w:val="0"/>
          <w:sz w:val="24"/>
          <w:szCs w:val="24"/>
          <w:lang w:eastAsia="pl-PL"/>
          <w14:ligatures w14:val="none"/>
        </w:rPr>
        <w:t>ppkt</w:t>
      </w:r>
      <w:proofErr w:type="spellEnd"/>
      <w:r w:rsidRPr="00A45EF9">
        <w:rPr>
          <w:rFonts w:ascii="Arial" w:eastAsia="Calibri" w:hAnsi="Arial" w:cs="Arial"/>
          <w:kern w:val="0"/>
          <w:sz w:val="24"/>
          <w:szCs w:val="24"/>
          <w:lang w:eastAsia="pl-PL"/>
          <w14:ligatures w14:val="none"/>
        </w:rPr>
        <w:t xml:space="preserve"> (i)-(iii) rozporządzenia</w:t>
      </w:r>
      <w:r w:rsidR="004C7836" w:rsidRPr="00A45EF9">
        <w:rPr>
          <w:rFonts w:ascii="Arial" w:eastAsia="Calibri" w:hAnsi="Arial" w:cs="Arial"/>
          <w:kern w:val="0"/>
          <w:sz w:val="24"/>
          <w:szCs w:val="24"/>
          <w:lang w:eastAsia="pl-PL"/>
          <w14:ligatures w14:val="none"/>
        </w:rPr>
        <w:t xml:space="preserve"> EFRR</w:t>
      </w:r>
      <w:r w:rsidRPr="00A45EF9">
        <w:rPr>
          <w:rFonts w:ascii="Arial" w:eastAsia="Calibri" w:hAnsi="Arial" w:cs="Arial"/>
          <w:kern w:val="0"/>
          <w:sz w:val="24"/>
          <w:szCs w:val="24"/>
          <w:lang w:eastAsia="pl-PL"/>
          <w14:ligatures w14:val="none"/>
        </w:rPr>
        <w:t>,</w:t>
      </w:r>
      <w:r w:rsidR="006A41EF">
        <w:rPr>
          <w:rFonts w:ascii="Arial" w:eastAsia="Calibri" w:hAnsi="Arial" w:cs="Arial"/>
          <w:kern w:val="0"/>
          <w:sz w:val="24"/>
          <w:szCs w:val="24"/>
          <w:lang w:eastAsia="pl-PL"/>
          <w14:ligatures w14:val="none"/>
        </w:rPr>
        <w:t xml:space="preserve"> tj.:</w:t>
      </w:r>
    </w:p>
    <w:p w14:paraId="50FCD93E" w14:textId="7127E493" w:rsidR="007D02C1" w:rsidRPr="00A45EF9" w:rsidRDefault="00EC4562" w:rsidP="00E715F3">
      <w:pPr>
        <w:numPr>
          <w:ilvl w:val="0"/>
          <w:numId w:val="22"/>
        </w:num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urządzeń/ maszyn/ środków transportu zasilanych paliwami kopalnymi wykorzystywane w celu realizacji projektu i , które przyczyniają się do osiągnięcia celów szczegółowych FEdKP, gdy nie istnieje realna alternatywna technologia</w:t>
      </w:r>
      <w:r w:rsidR="007D02C1" w:rsidRPr="00A45EF9">
        <w:rPr>
          <w:rFonts w:ascii="Arial" w:eastAsia="Calibri" w:hAnsi="Arial" w:cs="Arial"/>
          <w:kern w:val="0"/>
          <w:sz w:val="24"/>
          <w:szCs w:val="24"/>
          <w:lang w:eastAsia="pl-PL"/>
          <w14:ligatures w14:val="none"/>
        </w:rPr>
        <w:t>.</w:t>
      </w:r>
    </w:p>
    <w:p w14:paraId="64FFB90B" w14:textId="664B6868" w:rsidR="007D02C1" w:rsidRDefault="007D02C1">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 przypadku zamiaru poniesienia wydatków w ramach </w:t>
      </w:r>
      <w:r w:rsidR="004C7836" w:rsidRPr="00A45EF9">
        <w:rPr>
          <w:rFonts w:ascii="Arial" w:eastAsia="Calibri" w:hAnsi="Arial" w:cs="Arial"/>
          <w:kern w:val="0"/>
          <w:sz w:val="24"/>
          <w:szCs w:val="24"/>
          <w:lang w:eastAsia="pl-PL"/>
          <w14:ligatures w14:val="none"/>
        </w:rPr>
        <w:t>projektu</w:t>
      </w:r>
      <w:r w:rsidRPr="00A45EF9">
        <w:rPr>
          <w:rFonts w:ascii="Arial" w:eastAsia="Calibri" w:hAnsi="Arial" w:cs="Arial"/>
          <w:kern w:val="0"/>
          <w:sz w:val="24"/>
          <w:szCs w:val="24"/>
          <w:lang w:eastAsia="pl-PL"/>
          <w14:ligatures w14:val="none"/>
        </w:rPr>
        <w:t xml:space="preserve"> na urządzenia/ maszyny/ środki transportu zasilane paliwami kopalnymi, jako wnioskodawca jesteś zobowiązany wymienić i uzasadnić tego rodzaju wydatki.</w:t>
      </w:r>
      <w:r w:rsidR="006A41EF">
        <w:rPr>
          <w:rFonts w:ascii="Arial" w:eastAsia="Calibri" w:hAnsi="Arial" w:cs="Arial"/>
          <w:kern w:val="0"/>
          <w:sz w:val="24"/>
          <w:szCs w:val="24"/>
          <w:lang w:eastAsia="pl-PL"/>
          <w14:ligatures w14:val="none"/>
        </w:rPr>
        <w:t xml:space="preserve"> </w:t>
      </w:r>
    </w:p>
    <w:p w14:paraId="2AAE6D00" w14:textId="54EF6DFB" w:rsidR="00D47D78" w:rsidRPr="00D47D78" w:rsidRDefault="006A41EF" w:rsidP="00D47D78">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wpisuje się w wyjątki wskazane w art. 7 </w:t>
      </w:r>
      <w:r w:rsidRPr="006A41EF">
        <w:rPr>
          <w:rFonts w:ascii="Arial" w:eastAsia="Calibri" w:hAnsi="Arial" w:cs="Arial"/>
          <w:kern w:val="0"/>
          <w:sz w:val="24"/>
          <w:szCs w:val="24"/>
          <w:lang w:eastAsia="pl-PL"/>
          <w14:ligatures w14:val="none"/>
        </w:rPr>
        <w:t xml:space="preserve">ust. 1 lit. h) </w:t>
      </w:r>
      <w:proofErr w:type="spellStart"/>
      <w:r w:rsidRPr="006A41EF">
        <w:rPr>
          <w:rFonts w:ascii="Arial" w:eastAsia="Calibri" w:hAnsi="Arial" w:cs="Arial"/>
          <w:kern w:val="0"/>
          <w:sz w:val="24"/>
          <w:szCs w:val="24"/>
          <w:lang w:eastAsia="pl-PL"/>
          <w14:ligatures w14:val="none"/>
        </w:rPr>
        <w:t>ppkt</w:t>
      </w:r>
      <w:proofErr w:type="spellEnd"/>
      <w:r w:rsidRPr="006A41EF">
        <w:rPr>
          <w:rFonts w:ascii="Arial" w:eastAsia="Calibri" w:hAnsi="Arial" w:cs="Arial"/>
          <w:kern w:val="0"/>
          <w:sz w:val="24"/>
          <w:szCs w:val="24"/>
          <w:lang w:eastAsia="pl-PL"/>
          <w14:ligatures w14:val="none"/>
        </w:rPr>
        <w:t xml:space="preserve"> (i</w:t>
      </w:r>
      <w:r>
        <w:rPr>
          <w:rFonts w:ascii="Arial" w:eastAsia="Calibri" w:hAnsi="Arial" w:cs="Arial"/>
          <w:kern w:val="0"/>
          <w:sz w:val="24"/>
          <w:szCs w:val="24"/>
          <w:lang w:eastAsia="pl-PL"/>
          <w14:ligatures w14:val="none"/>
        </w:rPr>
        <w:t>) lub (ii)</w:t>
      </w:r>
      <w:r w:rsidRPr="006A41EF">
        <w:rPr>
          <w:rFonts w:ascii="Arial" w:eastAsia="Calibri" w:hAnsi="Arial" w:cs="Arial"/>
          <w:kern w:val="0"/>
          <w:sz w:val="24"/>
          <w:szCs w:val="24"/>
          <w:lang w:eastAsia="pl-PL"/>
          <w14:ligatures w14:val="none"/>
        </w:rPr>
        <w:t xml:space="preserve"> rozporządzenia EFRR</w:t>
      </w:r>
      <w:r w:rsidR="00D47D78">
        <w:rPr>
          <w:rFonts w:ascii="Arial" w:eastAsia="Calibri" w:hAnsi="Arial" w:cs="Arial"/>
          <w:kern w:val="0"/>
          <w:sz w:val="24"/>
          <w:szCs w:val="24"/>
          <w:lang w:eastAsia="pl-PL"/>
          <w14:ligatures w14:val="none"/>
        </w:rPr>
        <w:t>, tj.:</w:t>
      </w:r>
    </w:p>
    <w:p w14:paraId="009873D1" w14:textId="192B0475" w:rsidR="00D47D78" w:rsidRPr="00E715F3" w:rsidRDefault="00D47D78" w:rsidP="00E715F3">
      <w:pPr>
        <w:pStyle w:val="Akapitzlist"/>
        <w:numPr>
          <w:ilvl w:val="0"/>
          <w:numId w:val="26"/>
        </w:num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lastRenderedPageBreak/>
        <w:t xml:space="preserve">dotyczy </w:t>
      </w:r>
      <w:r w:rsidRPr="00E715F3">
        <w:rPr>
          <w:rFonts w:ascii="Arial" w:eastAsia="Calibri" w:hAnsi="Arial" w:cs="Arial"/>
          <w:kern w:val="0"/>
          <w:sz w:val="24"/>
          <w:szCs w:val="24"/>
          <w:lang w:eastAsia="pl-PL"/>
          <w14:ligatures w14:val="none"/>
        </w:rPr>
        <w:t>wymiany systemów ciepłowniczych zasilanych stałymi paliwami kopalnymi, tj. węglem kamiennym, torfem, węglem brunatnym, łupkami bitumicznymi, na systemy grzewcze zasilane gazem ziemnym w celu:</w:t>
      </w:r>
    </w:p>
    <w:p w14:paraId="39442D1B" w14:textId="0E291A04" w:rsidR="00D47D78" w:rsidRPr="00E715F3" w:rsidRDefault="00D47D78" w:rsidP="00E715F3">
      <w:pPr>
        <w:pStyle w:val="Akapitzlist"/>
        <w:numPr>
          <w:ilvl w:val="0"/>
          <w:numId w:val="27"/>
        </w:numPr>
        <w:spacing w:after="120" w:line="360" w:lineRule="auto"/>
        <w:ind w:left="1560" w:hanging="284"/>
        <w:rPr>
          <w:rFonts w:ascii="Arial" w:eastAsia="Calibri" w:hAnsi="Arial" w:cs="Arial"/>
          <w:kern w:val="0"/>
          <w:sz w:val="24"/>
          <w:szCs w:val="24"/>
          <w:lang w:eastAsia="pl-PL"/>
          <w14:ligatures w14:val="none"/>
        </w:rPr>
      </w:pPr>
      <w:r w:rsidRPr="00E715F3">
        <w:rPr>
          <w:rFonts w:ascii="Arial" w:eastAsia="Calibri" w:hAnsi="Arial" w:cs="Arial"/>
          <w:kern w:val="0"/>
          <w:sz w:val="24"/>
          <w:szCs w:val="24"/>
          <w:lang w:eastAsia="pl-PL"/>
          <w14:ligatures w14:val="none"/>
        </w:rPr>
        <w:t>modernizacji systemów ciepłowniczych i chłodniczych do stanu „efektywnego systemu ciepłowniczego i chłodniczego”, zdefiniowanego w art. 2 pkt 41 dyrektywy 2012/27/UE,</w:t>
      </w:r>
      <w:r>
        <w:rPr>
          <w:rFonts w:ascii="Arial" w:eastAsia="Calibri" w:hAnsi="Arial" w:cs="Arial"/>
          <w:kern w:val="0"/>
          <w:sz w:val="24"/>
          <w:szCs w:val="24"/>
          <w:lang w:eastAsia="pl-PL"/>
          <w14:ligatures w14:val="none"/>
        </w:rPr>
        <w:t xml:space="preserve"> </w:t>
      </w:r>
      <w:r w:rsidRPr="00E715F3">
        <w:rPr>
          <w:rFonts w:ascii="Arial" w:eastAsia="Calibri" w:hAnsi="Arial" w:cs="Arial"/>
          <w:kern w:val="0"/>
          <w:sz w:val="24"/>
          <w:szCs w:val="24"/>
          <w:lang w:eastAsia="pl-PL"/>
          <w14:ligatures w14:val="none"/>
        </w:rPr>
        <w:t>modernizacji elektrociepłowni do stanu „wysokosprawnej kogeneracji”, zdefiniowanej w art. 2 pkt 34 dyrektywy 2012/27/UE,</w:t>
      </w:r>
    </w:p>
    <w:p w14:paraId="51ADF07A" w14:textId="2DF1CBEE" w:rsidR="00D47D78" w:rsidRPr="00E715F3" w:rsidRDefault="00D47D78" w:rsidP="00E715F3">
      <w:pPr>
        <w:pStyle w:val="Akapitzlist"/>
        <w:numPr>
          <w:ilvl w:val="0"/>
          <w:numId w:val="27"/>
        </w:numPr>
        <w:spacing w:after="120" w:line="360" w:lineRule="auto"/>
        <w:ind w:left="1560" w:hanging="284"/>
        <w:rPr>
          <w:rFonts w:ascii="Arial" w:eastAsia="Calibri" w:hAnsi="Arial" w:cs="Arial"/>
          <w:kern w:val="0"/>
          <w:sz w:val="24"/>
          <w:szCs w:val="24"/>
          <w:lang w:eastAsia="pl-PL"/>
          <w14:ligatures w14:val="none"/>
        </w:rPr>
      </w:pPr>
      <w:r w:rsidRPr="00E715F3">
        <w:rPr>
          <w:rFonts w:ascii="Arial" w:eastAsia="Calibri" w:hAnsi="Arial" w:cs="Arial"/>
          <w:kern w:val="0"/>
          <w:sz w:val="24"/>
          <w:szCs w:val="24"/>
          <w:lang w:eastAsia="pl-PL"/>
          <w14:ligatures w14:val="none"/>
        </w:rPr>
        <w:t>inwestycji w wymianę instalacji zasilanych węglem kamiennym, torfem, węglem brunatnym lub łupkami bitumicznymi, na kotły i systemy ciepłownicze zasilane gazem ziemnym w budynkach mieszkalnych i niemieszkalnych;</w:t>
      </w:r>
    </w:p>
    <w:p w14:paraId="3F4A9E6D" w14:textId="758FB97B" w:rsidR="00D47D78" w:rsidRDefault="00D47D78" w:rsidP="00E715F3">
      <w:pPr>
        <w:pStyle w:val="Akapitzlist"/>
        <w:numPr>
          <w:ilvl w:val="0"/>
          <w:numId w:val="26"/>
        </w:numPr>
        <w:spacing w:after="120" w:line="360" w:lineRule="auto"/>
        <w:rPr>
          <w:rFonts w:ascii="Arial" w:eastAsia="Calibri" w:hAnsi="Arial" w:cs="Arial"/>
          <w:kern w:val="0"/>
          <w:sz w:val="24"/>
          <w:szCs w:val="24"/>
          <w:lang w:eastAsia="pl-PL"/>
          <w14:ligatures w14:val="none"/>
        </w:rPr>
      </w:pPr>
      <w:r w:rsidRPr="00D47D78">
        <w:rPr>
          <w:rFonts w:ascii="Arial" w:eastAsia="Calibri" w:hAnsi="Arial" w:cs="Arial"/>
          <w:kern w:val="0"/>
          <w:sz w:val="24"/>
          <w:szCs w:val="24"/>
          <w:lang w:eastAsia="pl-PL"/>
          <w14:ligatures w14:val="none"/>
        </w:rPr>
        <w:t xml:space="preserve">inwestycji w rozbudowę, zmianę przeznaczenia, przekształcenie lub modernizację sieci przesyłowych i dystrybucyjnych gazu pod warunkiem, że inwestycje takie przygotowują te sieci na wprowadzenie do systemu gazów odnawialnych i niskoemisyjnych, takich jak wodór, </w:t>
      </w:r>
      <w:proofErr w:type="spellStart"/>
      <w:r w:rsidRPr="00D47D78">
        <w:rPr>
          <w:rFonts w:ascii="Arial" w:eastAsia="Calibri" w:hAnsi="Arial" w:cs="Arial"/>
          <w:kern w:val="0"/>
          <w:sz w:val="24"/>
          <w:szCs w:val="24"/>
          <w:lang w:eastAsia="pl-PL"/>
          <w14:ligatures w14:val="none"/>
        </w:rPr>
        <w:t>biometan</w:t>
      </w:r>
      <w:proofErr w:type="spellEnd"/>
      <w:r w:rsidRPr="00D47D78">
        <w:rPr>
          <w:rFonts w:ascii="Arial" w:eastAsia="Calibri" w:hAnsi="Arial" w:cs="Arial"/>
          <w:kern w:val="0"/>
          <w:sz w:val="24"/>
          <w:szCs w:val="24"/>
          <w:lang w:eastAsia="pl-PL"/>
          <w14:ligatures w14:val="none"/>
        </w:rPr>
        <w:t xml:space="preserve"> i gaz syntezowy, oraz umożliwiają zastąpienie instalacji zasilanych stałymi paliwami kopalnymi</w:t>
      </w:r>
      <w:r w:rsidR="002F0E18">
        <w:rPr>
          <w:rFonts w:ascii="Arial" w:eastAsia="Calibri" w:hAnsi="Arial" w:cs="Arial"/>
          <w:kern w:val="0"/>
          <w:sz w:val="24"/>
          <w:szCs w:val="24"/>
          <w:lang w:eastAsia="pl-PL"/>
          <w14:ligatures w14:val="none"/>
        </w:rPr>
        <w:t>,</w:t>
      </w:r>
    </w:p>
    <w:p w14:paraId="6351DE48" w14:textId="6CEFBB39" w:rsidR="006A41EF" w:rsidRDefault="006A41EF">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wskaż, którego wyjątku dotyczy ten wydatek poprzez </w:t>
      </w:r>
      <w:r w:rsidR="00E06F2A">
        <w:rPr>
          <w:rFonts w:ascii="Arial" w:eastAsia="Calibri" w:hAnsi="Arial" w:cs="Arial"/>
          <w:kern w:val="0"/>
          <w:sz w:val="24"/>
          <w:szCs w:val="24"/>
          <w:lang w:eastAsia="pl-PL"/>
          <w14:ligatures w14:val="none"/>
        </w:rPr>
        <w:t>odwołanie</w:t>
      </w:r>
      <w:r>
        <w:rPr>
          <w:rFonts w:ascii="Arial" w:eastAsia="Calibri" w:hAnsi="Arial" w:cs="Arial"/>
          <w:kern w:val="0"/>
          <w:sz w:val="24"/>
          <w:szCs w:val="24"/>
          <w:lang w:eastAsia="pl-PL"/>
          <w14:ligatures w14:val="none"/>
        </w:rPr>
        <w:t xml:space="preserve"> do właściwego podpunkt</w:t>
      </w:r>
      <w:r w:rsidR="00255987">
        <w:rPr>
          <w:rFonts w:ascii="Arial" w:eastAsia="Calibri" w:hAnsi="Arial" w:cs="Arial"/>
          <w:kern w:val="0"/>
          <w:sz w:val="24"/>
          <w:szCs w:val="24"/>
          <w:lang w:eastAsia="pl-PL"/>
          <w14:ligatures w14:val="none"/>
        </w:rPr>
        <w:t xml:space="preserve">u rozporządzenia i opisz go </w:t>
      </w:r>
      <w:r w:rsidR="00255987" w:rsidRPr="0065126F">
        <w:rPr>
          <w:rFonts w:ascii="Arial" w:eastAsia="Calibri" w:hAnsi="Arial" w:cs="Arial"/>
          <w:kern w:val="0"/>
          <w:sz w:val="24"/>
          <w:szCs w:val="24"/>
          <w:lang w:eastAsia="pl-PL"/>
          <w14:ligatures w14:val="none"/>
        </w:rPr>
        <w:t xml:space="preserve">w sposób </w:t>
      </w:r>
      <w:r w:rsidR="00255987">
        <w:rPr>
          <w:rFonts w:ascii="Arial" w:eastAsia="Calibri" w:hAnsi="Arial" w:cs="Arial"/>
          <w:kern w:val="0"/>
          <w:sz w:val="24"/>
          <w:szCs w:val="24"/>
          <w:lang w:eastAsia="pl-PL"/>
          <w14:ligatures w14:val="none"/>
        </w:rPr>
        <w:t>umożliwiający potwierdzenie ww. warunków.</w:t>
      </w:r>
    </w:p>
    <w:p w14:paraId="5FD0518B" w14:textId="4A376751" w:rsidR="0085304B" w:rsidRDefault="00EC4562" w:rsidP="00EC4562">
      <w:p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Wydatki objęte ww. wyjątkami, mogą być uznane za kwalifikowalne, z zastrzeżeniem że umowa o dofinansowanie projektu, w którym te wydatki występują zostanie podpisana najpóźniej do 31 grudnia 2025 roku. Takie projekty</w:t>
      </w:r>
      <w:r w:rsidRPr="00EC4562">
        <w:rPr>
          <w:rFonts w:ascii="Calibri" w:eastAsia="Calibri" w:hAnsi="Calibri" w:cs="Times New Roman"/>
          <w:kern w:val="0"/>
          <w:lang w:eastAsia="pl-PL"/>
          <w14:ligatures w14:val="none"/>
        </w:rPr>
        <w:t xml:space="preserve"> </w:t>
      </w:r>
      <w:r w:rsidRPr="00EC4562">
        <w:rPr>
          <w:rFonts w:ascii="Arial" w:eastAsia="Calibri" w:hAnsi="Arial" w:cs="Arial"/>
          <w:kern w:val="0"/>
          <w:sz w:val="24"/>
          <w:szCs w:val="24"/>
          <w:lang w:eastAsia="pl-PL"/>
          <w14:ligatures w14:val="none"/>
        </w:rPr>
        <w:t>nie mogą być kontynuowane w kolejnym okresie programowania.</w:t>
      </w:r>
    </w:p>
    <w:p w14:paraId="16A8DB6D" w14:textId="47396822" w:rsidR="00E06F2A" w:rsidRPr="00A45EF9" w:rsidRDefault="00E06F2A" w:rsidP="00E715F3">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dotyczy </w:t>
      </w:r>
      <w:r w:rsidR="00E11E0F">
        <w:rPr>
          <w:rFonts w:ascii="Arial" w:eastAsia="Calibri" w:hAnsi="Arial" w:cs="Arial"/>
          <w:kern w:val="0"/>
          <w:sz w:val="24"/>
          <w:szCs w:val="24"/>
          <w:lang w:eastAsia="pl-PL"/>
          <w14:ligatures w14:val="none"/>
        </w:rPr>
        <w:t xml:space="preserve">wyjątku wskazanego </w:t>
      </w:r>
      <w:r w:rsidR="00E11E0F" w:rsidRPr="00E11E0F">
        <w:rPr>
          <w:rFonts w:ascii="Arial" w:eastAsia="Calibri" w:hAnsi="Arial" w:cs="Arial"/>
          <w:kern w:val="0"/>
          <w:sz w:val="24"/>
          <w:szCs w:val="24"/>
          <w:lang w:eastAsia="pl-PL"/>
          <w14:ligatures w14:val="none"/>
        </w:rPr>
        <w:t xml:space="preserve">w art. 7 ust. 1 lit. h) </w:t>
      </w:r>
      <w:proofErr w:type="spellStart"/>
      <w:r w:rsidR="00E11E0F" w:rsidRPr="00E11E0F">
        <w:rPr>
          <w:rFonts w:ascii="Arial" w:eastAsia="Calibri" w:hAnsi="Arial" w:cs="Arial"/>
          <w:kern w:val="0"/>
          <w:sz w:val="24"/>
          <w:szCs w:val="24"/>
          <w:lang w:eastAsia="pl-PL"/>
          <w14:ligatures w14:val="none"/>
        </w:rPr>
        <w:t>ppkt</w:t>
      </w:r>
      <w:proofErr w:type="spellEnd"/>
      <w:r w:rsidR="00E11E0F" w:rsidRPr="00E11E0F">
        <w:rPr>
          <w:rFonts w:ascii="Arial" w:eastAsia="Calibri" w:hAnsi="Arial" w:cs="Arial"/>
          <w:kern w:val="0"/>
          <w:sz w:val="24"/>
          <w:szCs w:val="24"/>
          <w:lang w:eastAsia="pl-PL"/>
          <w14:ligatures w14:val="none"/>
        </w:rPr>
        <w:t xml:space="preserve"> </w:t>
      </w:r>
      <w:r w:rsidR="00E11E0F">
        <w:rPr>
          <w:rFonts w:ascii="Arial" w:eastAsia="Calibri" w:hAnsi="Arial" w:cs="Arial"/>
          <w:kern w:val="0"/>
          <w:sz w:val="24"/>
          <w:szCs w:val="24"/>
          <w:lang w:eastAsia="pl-PL"/>
          <w14:ligatures w14:val="none"/>
        </w:rPr>
        <w:t>(iii)</w:t>
      </w:r>
      <w:r w:rsidR="00E11E0F" w:rsidRPr="00E11E0F">
        <w:rPr>
          <w:rFonts w:ascii="Arial" w:eastAsia="Calibri" w:hAnsi="Arial" w:cs="Arial"/>
          <w:kern w:val="0"/>
          <w:sz w:val="24"/>
          <w:szCs w:val="24"/>
          <w:lang w:eastAsia="pl-PL"/>
          <w14:ligatures w14:val="none"/>
        </w:rPr>
        <w:t xml:space="preserve"> rozporządzenia EFRR</w:t>
      </w:r>
      <w:r w:rsidR="00E11E0F">
        <w:rPr>
          <w:rFonts w:ascii="Arial" w:eastAsia="Calibri" w:hAnsi="Arial" w:cs="Arial"/>
          <w:kern w:val="0"/>
          <w:sz w:val="24"/>
          <w:szCs w:val="24"/>
          <w:lang w:eastAsia="pl-PL"/>
          <w14:ligatures w14:val="none"/>
        </w:rPr>
        <w:t xml:space="preserve"> lub nie ma </w:t>
      </w:r>
      <w:r w:rsidR="00E11E0F" w:rsidRPr="00E11E0F">
        <w:rPr>
          <w:rFonts w:ascii="Arial" w:eastAsia="Calibri" w:hAnsi="Arial" w:cs="Arial"/>
          <w:kern w:val="0"/>
          <w:sz w:val="24"/>
          <w:szCs w:val="24"/>
          <w:lang w:eastAsia="pl-PL"/>
          <w14:ligatures w14:val="none"/>
        </w:rPr>
        <w:t>realnej alternatywnej technologii</w:t>
      </w:r>
      <w:r w:rsidR="00E11E0F">
        <w:rPr>
          <w:rFonts w:ascii="Arial" w:eastAsia="Calibri" w:hAnsi="Arial" w:cs="Arial"/>
          <w:kern w:val="0"/>
          <w:sz w:val="24"/>
          <w:szCs w:val="24"/>
          <w:lang w:eastAsia="pl-PL"/>
          <w14:ligatures w14:val="none"/>
        </w:rPr>
        <w:t xml:space="preserve"> do uzasadnienia wydatku zastosuj poniższe zasady.</w:t>
      </w:r>
    </w:p>
    <w:p w14:paraId="36717E5D" w14:textId="076EE29B" w:rsidR="007D02C1" w:rsidRPr="0065126F" w:rsidRDefault="007D02C1" w:rsidP="00E715F3">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Określenia „gdy nie istnieje realna alternatywna technologia” w kontekście zastosowania </w:t>
      </w:r>
      <w:r w:rsidR="00EC4562" w:rsidRPr="00EC4562">
        <w:rPr>
          <w:rFonts w:ascii="Arial" w:eastAsia="Calibri" w:hAnsi="Arial" w:cs="Arial"/>
          <w:kern w:val="0"/>
          <w:sz w:val="24"/>
          <w:szCs w:val="24"/>
          <w:lang w:eastAsia="pl-PL"/>
          <w14:ligatures w14:val="none"/>
        </w:rPr>
        <w:t>paliw kopalnych jako źródła energii</w:t>
      </w:r>
      <w:r w:rsidRPr="00A45EF9">
        <w:rPr>
          <w:rFonts w:ascii="Arial" w:eastAsia="Calibri" w:hAnsi="Arial" w:cs="Arial"/>
          <w:kern w:val="0"/>
          <w:sz w:val="24"/>
          <w:szCs w:val="24"/>
          <w:lang w:eastAsia="pl-PL"/>
          <w14:ligatures w14:val="none"/>
        </w:rPr>
        <w:t xml:space="preserve"> należy </w:t>
      </w:r>
      <w:r w:rsidRPr="0065126F">
        <w:rPr>
          <w:rFonts w:ascii="Arial" w:eastAsia="Calibri" w:hAnsi="Arial" w:cs="Arial"/>
          <w:kern w:val="0"/>
          <w:sz w:val="24"/>
          <w:szCs w:val="24"/>
          <w:lang w:eastAsia="pl-PL"/>
          <w14:ligatures w14:val="none"/>
        </w:rPr>
        <w:t xml:space="preserve">odnosić nie tylko do braku alternatywnych technologii, ale również zasadności zastosowania tych technologii w kontekście charakteru danego projektu i specyfiki danych maszyn/ urządzeń/ </w:t>
      </w:r>
      <w:r w:rsidRPr="0065126F">
        <w:rPr>
          <w:rFonts w:ascii="Arial" w:eastAsia="Calibri" w:hAnsi="Arial" w:cs="Arial"/>
          <w:kern w:val="0"/>
          <w:sz w:val="24"/>
          <w:szCs w:val="24"/>
          <w:lang w:eastAsia="pl-PL"/>
          <w14:ligatures w14:val="none"/>
        </w:rPr>
        <w:lastRenderedPageBreak/>
        <w:t>środków transportu planowanych do wykorzystania w projekcie. W tym kontekście, należy wziąć pod uwagę elementy realności, wykonalności, opłacalności/ ekonomicznej racjonalności wydatku. Nie należy rozumieć „zasadności” wyłącznie poprzez kwestię opłacalności (kosztu urządzenia, maszyny, środka transportu). Opłacalność należy rozumieć szerzej, w kontekście racjonalności ekonomicznej używania maszyny/ urządzenia/ środka transportu w odniesieniu do kosztów utrzymania, częstotliwości stosowania w stosunku do kosztów itp.</w:t>
      </w:r>
    </w:p>
    <w:p w14:paraId="75C9E1F8" w14:textId="6D29C1BA" w:rsidR="007D02C1" w:rsidRPr="0065126F" w:rsidRDefault="007D02C1" w:rsidP="00E715F3">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E715F3">
        <w:rPr>
          <w:rFonts w:ascii="Arial" w:eastAsia="Calibri" w:hAnsi="Arial" w:cs="Arial"/>
          <w:b/>
          <w:bCs/>
          <w:kern w:val="0"/>
          <w:sz w:val="24"/>
          <w:szCs w:val="24"/>
          <w:lang w:eastAsia="pl-PL"/>
          <w14:ligatures w14:val="none"/>
        </w:rPr>
        <w:t xml:space="preserve">sfinansowanie </w:t>
      </w:r>
      <w:r w:rsidR="00EC4562">
        <w:rPr>
          <w:rFonts w:ascii="Arial" w:eastAsia="Calibri" w:hAnsi="Arial" w:cs="Arial"/>
          <w:b/>
          <w:bCs/>
          <w:kern w:val="0"/>
          <w:sz w:val="24"/>
          <w:szCs w:val="24"/>
          <w:lang w:eastAsia="pl-PL"/>
          <w14:ligatures w14:val="none"/>
        </w:rPr>
        <w:t xml:space="preserve">zakupu </w:t>
      </w:r>
      <w:r w:rsidRPr="00E715F3">
        <w:rPr>
          <w:rFonts w:ascii="Arial" w:eastAsia="Calibri" w:hAnsi="Arial" w:cs="Arial"/>
          <w:b/>
          <w:bCs/>
          <w:kern w:val="0"/>
          <w:sz w:val="24"/>
          <w:szCs w:val="24"/>
          <w:lang w:eastAsia="pl-PL"/>
          <w14:ligatures w14:val="none"/>
        </w:rPr>
        <w:t>maszyny lub urządzenia</w:t>
      </w:r>
      <w:r w:rsidRPr="0065126F">
        <w:rPr>
          <w:rFonts w:ascii="Arial" w:eastAsia="Calibri" w:hAnsi="Arial" w:cs="Arial"/>
          <w:kern w:val="0"/>
          <w:sz w:val="24"/>
          <w:szCs w:val="24"/>
          <w:lang w:eastAsia="pl-PL"/>
          <w14:ligatures w14:val="none"/>
        </w:rPr>
        <w:t xml:space="preserve"> to w odniesieniu do każdego takiego sprzętu w uzasadnieniu wskaż przede wszystkim:</w:t>
      </w:r>
    </w:p>
    <w:p w14:paraId="555CD2A6" w14:textId="7944A632" w:rsidR="007D02C1" w:rsidRPr="0065126F" w:rsidRDefault="007D02C1" w:rsidP="00E715F3">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Czy planowana do nabycia maszyna/urządzenie,</w:t>
      </w:r>
      <w:r w:rsidRPr="0065126F" w:rsidDel="00C6461F">
        <w:rPr>
          <w:rFonts w:ascii="Arial" w:eastAsia="Aptos" w:hAnsi="Arial" w:cs="Arial"/>
          <w:sz w:val="24"/>
          <w:szCs w:val="24"/>
        </w:rPr>
        <w:t xml:space="preserve"> </w:t>
      </w:r>
      <w:r w:rsidRPr="0065126F">
        <w:rPr>
          <w:rFonts w:ascii="Arial" w:eastAsia="Aptos" w:hAnsi="Arial" w:cs="Arial"/>
          <w:sz w:val="24"/>
          <w:szCs w:val="24"/>
        </w:rPr>
        <w:t xml:space="preserve">która będzie funkcjonować w oparciu o spalanie paliw kopalnych, posiada zamiennik będący realną alternatywną technologią o niezbędnej funkcjonalności, parametrach i mocy? </w:t>
      </w:r>
    </w:p>
    <w:p w14:paraId="4B0EBF78" w14:textId="492BE1B2" w:rsidR="007D02C1" w:rsidRPr="00E715F3" w:rsidRDefault="007D02C1" w:rsidP="00E715F3">
      <w:pPr>
        <w:spacing w:after="120" w:line="360" w:lineRule="auto"/>
        <w:ind w:left="720"/>
        <w:rPr>
          <w:rFonts w:ascii="Arial" w:eastAsia="Aptos" w:hAnsi="Arial" w:cs="Arial"/>
          <w:sz w:val="24"/>
          <w:szCs w:val="24"/>
        </w:rPr>
      </w:pPr>
      <w:r w:rsidRPr="0065126F">
        <w:rPr>
          <w:rFonts w:ascii="Arial" w:eastAsia="Aptos" w:hAnsi="Arial" w:cs="Arial"/>
          <w:sz w:val="24"/>
          <w:szCs w:val="24"/>
        </w:rPr>
        <w:t>Uzasadnij swoją odpowiedź.</w:t>
      </w:r>
    </w:p>
    <w:p w14:paraId="5B0471D0" w14:textId="3FB362B0" w:rsidR="007D02C1" w:rsidRPr="0065126F" w:rsidRDefault="007D02C1" w:rsidP="00E715F3">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Jeśli na rynku istnieje zamiennik</w:t>
      </w:r>
      <w:r w:rsidR="001A0300">
        <w:rPr>
          <w:rFonts w:ascii="Arial" w:eastAsia="Aptos" w:hAnsi="Arial" w:cs="Arial"/>
          <w:sz w:val="24"/>
          <w:szCs w:val="24"/>
        </w:rPr>
        <w:t>,</w:t>
      </w:r>
      <w:r w:rsidRPr="0065126F">
        <w:rPr>
          <w:rFonts w:ascii="Arial" w:eastAsia="Aptos" w:hAnsi="Arial" w:cs="Arial"/>
          <w:sz w:val="24"/>
          <w:szCs w:val="24"/>
        </w:rPr>
        <w:t xml:space="preserve"> to czy jest on dostępny na rynku w czasie umożliwiającym realizację projektu wg. założeń przyjętych przez w twoim projekcie?</w:t>
      </w:r>
    </w:p>
    <w:p w14:paraId="147BF4A6" w14:textId="193FFB4A" w:rsidR="007D02C1" w:rsidRPr="00E715F3" w:rsidRDefault="007D02C1" w:rsidP="00E715F3">
      <w:pPr>
        <w:spacing w:after="120" w:line="360" w:lineRule="auto"/>
        <w:ind w:left="720"/>
        <w:rPr>
          <w:rFonts w:ascii="Arial" w:eastAsia="Aptos" w:hAnsi="Arial" w:cs="Arial"/>
          <w:sz w:val="24"/>
          <w:szCs w:val="24"/>
        </w:rPr>
      </w:pPr>
      <w:r w:rsidRPr="0065126F">
        <w:rPr>
          <w:rFonts w:ascii="Arial" w:eastAsia="Aptos" w:hAnsi="Arial" w:cs="Arial"/>
          <w:sz w:val="24"/>
          <w:szCs w:val="24"/>
        </w:rPr>
        <w:t>Oceń dostępność zamiennika w kontekście harmonogramu realizacji projektu.</w:t>
      </w:r>
    </w:p>
    <w:p w14:paraId="2EBDF4FA" w14:textId="51F44CA0" w:rsidR="007D02C1" w:rsidRPr="0065126F" w:rsidRDefault="007D02C1" w:rsidP="00E715F3">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na rynku istnieje zamiennik</w:t>
      </w:r>
      <w:r w:rsidR="001A0300">
        <w:rPr>
          <w:rFonts w:ascii="Arial" w:eastAsia="Calibri" w:hAnsi="Arial" w:cs="Arial"/>
          <w:kern w:val="0"/>
          <w:sz w:val="24"/>
          <w:szCs w:val="24"/>
          <w:lang w:eastAsia="pl-PL"/>
          <w14:ligatures w14:val="none"/>
        </w:rPr>
        <w:t>,</w:t>
      </w:r>
      <w:r w:rsidRPr="0065126F">
        <w:rPr>
          <w:rFonts w:ascii="Arial" w:eastAsia="Calibri" w:hAnsi="Arial" w:cs="Arial"/>
          <w:kern w:val="0"/>
          <w:sz w:val="24"/>
          <w:szCs w:val="24"/>
          <w:lang w:eastAsia="pl-PL"/>
          <w14:ligatures w14:val="none"/>
        </w:rPr>
        <w:t xml:space="preserve"> to czy gwarantuje on ciągłość działania oraz stałą, jednakową wydajność procesową pracy, która jest konieczna w działalności danego podmiotu lub jest celem realizacji projektu lub umożliwia osiągnięcie założonego celu w zakresie nie mniejszym niż z wykorzystaniem technologii opartych na spalaniu paliw kopalnych?</w:t>
      </w:r>
    </w:p>
    <w:p w14:paraId="708489D7" w14:textId="3E4413D6" w:rsidR="007D02C1" w:rsidRPr="0065126F" w:rsidRDefault="007D02C1" w:rsidP="00E715F3">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infrastruktura umożliwiająca szybkie ładowanie maszyny/ urządzenia zasilanych elektrycznie jest wymagana dla ich efektywnego wykorzystania i dostępna w miejscu realizacji projektu/ wykorzystania tej maszyny/ urządzenia?</w:t>
      </w:r>
    </w:p>
    <w:p w14:paraId="16EE29C3" w14:textId="64DDCEC3" w:rsidR="007D02C1" w:rsidRPr="0065126F" w:rsidRDefault="007D02C1" w:rsidP="00E715F3">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zakup zamiennika wymuszałby dodatkowe działania, o znacznym i niewspółmiernym koszcie lub trudności, na rzecz dostosowania infrastruktury technicznej w celu zapewnienia jej kompatybilności z tym zamiennikiem oraz jednocześnie (jeśli dotyczy) z posiadanymi już rozwiązaniami wykorzystującymi paliwa kopalne?</w:t>
      </w:r>
    </w:p>
    <w:p w14:paraId="20B869EA" w14:textId="61566519" w:rsidR="007D02C1" w:rsidRPr="0065126F" w:rsidRDefault="007D02C1" w:rsidP="00E715F3">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Czy koszt nabycia zamiennika i jego użytkowania/ eksploatacji w okresie najbliższych 2 lat przekroczy odpowiednie koszty maszyny/ urządzenia zasilanego paliwem kopalnym?</w:t>
      </w:r>
    </w:p>
    <w:p w14:paraId="450E3019" w14:textId="3C0CD1CF" w:rsidR="007D02C1" w:rsidRPr="0065126F" w:rsidRDefault="007D02C1" w:rsidP="00E715F3">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Udokumentuj to rozeznaniem rynku wśród maszyn/ urządzeń zasilanych elektrycznie, które mogłyby stanowić zamiennik dla przewidzianych do finansowania w projekcie maszyn/ urządzeń.</w:t>
      </w:r>
    </w:p>
    <w:p w14:paraId="6B0A187F" w14:textId="36E571DD" w:rsidR="007D02C1" w:rsidRPr="0065126F" w:rsidRDefault="007D02C1" w:rsidP="00E715F3">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E715F3">
        <w:rPr>
          <w:rFonts w:ascii="Arial" w:eastAsia="Calibri" w:hAnsi="Arial" w:cs="Arial"/>
          <w:b/>
          <w:bCs/>
          <w:kern w:val="0"/>
          <w:sz w:val="24"/>
          <w:szCs w:val="24"/>
          <w:lang w:eastAsia="pl-PL"/>
          <w14:ligatures w14:val="none"/>
        </w:rPr>
        <w:t xml:space="preserve">sfinansowanie zakupu </w:t>
      </w:r>
      <w:r w:rsidR="00883AEA" w:rsidRPr="0065126F">
        <w:rPr>
          <w:rFonts w:ascii="Arial" w:eastAsia="Calibri" w:hAnsi="Arial" w:cs="Arial"/>
          <w:b/>
          <w:bCs/>
          <w:kern w:val="0"/>
          <w:sz w:val="24"/>
          <w:szCs w:val="24"/>
          <w:lang w:eastAsia="pl-PL"/>
          <w14:ligatures w14:val="none"/>
        </w:rPr>
        <w:t>środka transportu</w:t>
      </w:r>
      <w:r w:rsidRPr="0065126F">
        <w:rPr>
          <w:rFonts w:ascii="Arial" w:eastAsia="Calibri" w:hAnsi="Arial" w:cs="Arial"/>
          <w:kern w:val="0"/>
          <w:sz w:val="24"/>
          <w:szCs w:val="24"/>
          <w:lang w:eastAsia="pl-PL"/>
          <w14:ligatures w14:val="none"/>
        </w:rPr>
        <w:t xml:space="preserve"> to w uzasadnieniu wskaż przede wszystkim:</w:t>
      </w:r>
    </w:p>
    <w:p w14:paraId="53D02113" w14:textId="097423AA" w:rsidR="004C7836" w:rsidRPr="0065126F" w:rsidRDefault="004C7836" w:rsidP="00E715F3">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projekt dotyczy inwestycji</w:t>
      </w:r>
      <w:r w:rsidR="00E11E0F">
        <w:rPr>
          <w:rFonts w:ascii="Arial" w:eastAsia="Calibri" w:hAnsi="Arial" w:cs="Arial"/>
          <w:kern w:val="0"/>
          <w:sz w:val="24"/>
          <w:szCs w:val="24"/>
          <w:lang w:eastAsia="pl-PL"/>
          <w14:ligatures w14:val="none"/>
        </w:rPr>
        <w:t xml:space="preserve"> (art. 7 ust. 1 </w:t>
      </w:r>
      <w:r w:rsidR="00EB3E1C">
        <w:rPr>
          <w:rFonts w:ascii="Arial" w:eastAsia="Calibri" w:hAnsi="Arial" w:cs="Arial"/>
          <w:kern w:val="0"/>
          <w:sz w:val="24"/>
          <w:szCs w:val="24"/>
          <w:lang w:eastAsia="pl-PL"/>
          <w14:ligatures w14:val="none"/>
        </w:rPr>
        <w:t xml:space="preserve">lit. h) </w:t>
      </w:r>
      <w:proofErr w:type="spellStart"/>
      <w:r w:rsidR="00EB3E1C">
        <w:rPr>
          <w:rFonts w:ascii="Arial" w:eastAsia="Calibri" w:hAnsi="Arial" w:cs="Arial"/>
          <w:kern w:val="0"/>
          <w:sz w:val="24"/>
          <w:szCs w:val="24"/>
          <w:lang w:eastAsia="pl-PL"/>
          <w14:ligatures w14:val="none"/>
        </w:rPr>
        <w:t>ppkt</w:t>
      </w:r>
      <w:proofErr w:type="spellEnd"/>
      <w:r w:rsidR="00EB3E1C">
        <w:rPr>
          <w:rFonts w:ascii="Arial" w:eastAsia="Calibri" w:hAnsi="Arial" w:cs="Arial"/>
          <w:kern w:val="0"/>
          <w:sz w:val="24"/>
          <w:szCs w:val="24"/>
          <w:lang w:eastAsia="pl-PL"/>
          <w14:ligatures w14:val="none"/>
        </w:rPr>
        <w:t xml:space="preserve"> (iii) rozporządzenia EFRR)</w:t>
      </w:r>
      <w:r w:rsidRPr="0065126F">
        <w:rPr>
          <w:rFonts w:ascii="Arial" w:eastAsia="Calibri" w:hAnsi="Arial" w:cs="Arial"/>
          <w:kern w:val="0"/>
          <w:sz w:val="24"/>
          <w:szCs w:val="24"/>
          <w:lang w:eastAsia="pl-PL"/>
          <w14:ligatures w14:val="none"/>
        </w:rPr>
        <w:t xml:space="preserve"> w:</w:t>
      </w:r>
    </w:p>
    <w:p w14:paraId="7291C684" w14:textId="77777777" w:rsidR="004C7836" w:rsidRPr="0065126F" w:rsidRDefault="004C7836" w:rsidP="00E715F3">
      <w:pPr>
        <w:pStyle w:val="Akapitzlist"/>
        <w:numPr>
          <w:ilvl w:val="0"/>
          <w:numId w:val="25"/>
        </w:numPr>
        <w:spacing w:after="120" w:line="360" w:lineRule="auto"/>
        <w:contextualSpacing w:val="0"/>
        <w:rPr>
          <w:rFonts w:ascii="Arial" w:eastAsia="Calibri" w:hAnsi="Arial" w:cs="Arial"/>
          <w:kern w:val="0"/>
          <w:sz w:val="24"/>
          <w:szCs w:val="24"/>
          <w:lang w:eastAsia="pl-PL"/>
          <w14:ligatures w14:val="none"/>
        </w:rPr>
      </w:pPr>
      <w:r w:rsidRPr="00E715F3">
        <w:rPr>
          <w:rFonts w:ascii="Arial" w:eastAsia="Calibri" w:hAnsi="Arial" w:cs="Arial"/>
          <w:kern w:val="0"/>
          <w:sz w:val="24"/>
          <w:szCs w:val="24"/>
          <w:lang w:eastAsia="pl-PL"/>
          <w14:ligatures w14:val="none"/>
        </w:rPr>
        <w:t>ekologicznie czyste pojazdy zdefiniowane w dyrektywie Parlamentu Europejskiego i Rady 2009/33/WE do celów publicznych lub,</w:t>
      </w:r>
    </w:p>
    <w:p w14:paraId="19A0A8AC" w14:textId="51FC7099" w:rsidR="007D02C1" w:rsidRPr="00E715F3" w:rsidRDefault="004C7836" w:rsidP="00E715F3">
      <w:pPr>
        <w:pStyle w:val="Akapitzlist"/>
        <w:numPr>
          <w:ilvl w:val="0"/>
          <w:numId w:val="25"/>
        </w:numPr>
        <w:spacing w:after="120" w:line="360" w:lineRule="auto"/>
        <w:contextualSpacing w:val="0"/>
        <w:rPr>
          <w:rFonts w:ascii="Arial" w:eastAsia="Calibri" w:hAnsi="Arial" w:cs="Arial"/>
          <w:kern w:val="0"/>
          <w:sz w:val="24"/>
          <w:szCs w:val="24"/>
          <w:lang w:eastAsia="pl-PL"/>
          <w14:ligatures w14:val="none"/>
        </w:rPr>
      </w:pPr>
      <w:r w:rsidRPr="00E715F3">
        <w:rPr>
          <w:rFonts w:ascii="Arial" w:eastAsia="Calibri" w:hAnsi="Arial" w:cs="Arial"/>
          <w:kern w:val="0"/>
          <w:sz w:val="24"/>
          <w:szCs w:val="24"/>
          <w:lang w:eastAsia="pl-PL"/>
          <w14:ligatures w14:val="none"/>
        </w:rPr>
        <w:t>pojazdy, statki powietrzne i jednostki pływające zaprojektowane i zbudowane lub przystosowane do użytku przez służby ochrony ludności i straż pożarną?</w:t>
      </w:r>
    </w:p>
    <w:p w14:paraId="454CDE00" w14:textId="1EA0D087" w:rsidR="007D02C1" w:rsidRPr="0065126F" w:rsidRDefault="007D02C1" w:rsidP="00E715F3">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dotyczy, </w:t>
      </w:r>
      <w:r w:rsidR="004C7836" w:rsidRPr="0065126F">
        <w:rPr>
          <w:rFonts w:ascii="Arial" w:eastAsia="Calibri" w:hAnsi="Arial" w:cs="Arial"/>
          <w:kern w:val="0"/>
          <w:sz w:val="24"/>
          <w:szCs w:val="24"/>
          <w:lang w:eastAsia="pl-PL"/>
          <w14:ligatures w14:val="none"/>
        </w:rPr>
        <w:t>opisz w jaki sposób środek transportu</w:t>
      </w:r>
      <w:r w:rsidRPr="0065126F">
        <w:rPr>
          <w:rFonts w:ascii="Arial" w:eastAsia="Calibri" w:hAnsi="Arial" w:cs="Arial"/>
          <w:kern w:val="0"/>
          <w:sz w:val="24"/>
          <w:szCs w:val="24"/>
          <w:lang w:eastAsia="pl-PL"/>
          <w14:ligatures w14:val="none"/>
        </w:rPr>
        <w:t xml:space="preserve"> spełnia wymogi określone dla takich pojazdów.</w:t>
      </w:r>
      <w:r w:rsidR="00EB3E1C">
        <w:rPr>
          <w:rFonts w:ascii="Arial" w:eastAsia="Calibri" w:hAnsi="Arial" w:cs="Arial"/>
          <w:kern w:val="0"/>
          <w:sz w:val="24"/>
          <w:szCs w:val="24"/>
          <w:lang w:eastAsia="pl-PL"/>
          <w14:ligatures w14:val="none"/>
        </w:rPr>
        <w:t xml:space="preserve"> W takim przypadku nie musisz uwzględniać w uzasadnieniu poniższych punktów.</w:t>
      </w:r>
    </w:p>
    <w:p w14:paraId="161FB519" w14:textId="1D3CA3D2" w:rsidR="004C7836" w:rsidRPr="0065126F" w:rsidRDefault="007D02C1" w:rsidP="00E715F3">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Do jakich celów będzie wykorzystywany środek transportu w ramach finansowanego przedsięwzięcia i czy jego zakup jest konieczny z punktu widzenia osiągnięcia celu projektu?</w:t>
      </w:r>
    </w:p>
    <w:p w14:paraId="2C56E1E6" w14:textId="5C591FF2" w:rsidR="007D02C1" w:rsidRPr="0065126F" w:rsidRDefault="007D02C1" w:rsidP="00E715F3">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planowany do nabycia środek transportu posiada zamiennik będący realną alternatywną technologią o niezbędnej funkcjonalności, parametrach i mocy?</w:t>
      </w:r>
    </w:p>
    <w:p w14:paraId="515BD041" w14:textId="59B3857B" w:rsidR="007D02C1" w:rsidRPr="0065126F" w:rsidRDefault="007D02C1" w:rsidP="00E715F3">
      <w:pPr>
        <w:spacing w:after="120" w:line="360" w:lineRule="auto"/>
        <w:ind w:left="709"/>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Uzasadnij swoją odpowiedź.</w:t>
      </w:r>
    </w:p>
    <w:p w14:paraId="290CA02A" w14:textId="09DB82AC" w:rsidR="007D02C1" w:rsidRPr="0065126F" w:rsidRDefault="007D02C1" w:rsidP="00E715F3">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na obszarze, na którym wykorzystywany będzie środek transportu istnieje i jest dostępna wystarczająca infrastruktura umożliwiająca ładowanie pojazdów w sposób zapewniający niezakłóconą pracę i wykorzystanie pojazdu zgodnie z planowanym przeznaczeniem w ramach projektu?</w:t>
      </w:r>
    </w:p>
    <w:p w14:paraId="32D7E0EC" w14:textId="55167C85" w:rsidR="007D02C1" w:rsidRPr="00D47D78" w:rsidRDefault="007D02C1" w:rsidP="00E715F3">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Czy koszt nabycia zamiennika i jego użytkowania/ eksploatacji w okresie najbliższych 2 lat przekroczy odpowiednie koszty środka transportu zasilanego paliwem kopalnym?</w:t>
      </w:r>
    </w:p>
    <w:p w14:paraId="7B79E555" w14:textId="0ED97E1C" w:rsidR="00186975" w:rsidRPr="001A0300" w:rsidRDefault="007D02C1" w:rsidP="001A0300">
      <w:pPr>
        <w:spacing w:after="120" w:line="360" w:lineRule="auto"/>
        <w:rPr>
          <w:lang w:eastAsia="pl-PL"/>
        </w:rPr>
      </w:pPr>
      <w:r w:rsidRPr="0065126F">
        <w:rPr>
          <w:rFonts w:ascii="Arial" w:eastAsia="Calibri" w:hAnsi="Arial" w:cs="Arial"/>
          <w:kern w:val="0"/>
          <w:sz w:val="24"/>
          <w:szCs w:val="24"/>
          <w:lang w:eastAsia="pl-PL"/>
          <w14:ligatures w14:val="none"/>
        </w:rPr>
        <w:t xml:space="preserve">Udokumentuj to rozeznaniem rynku wśród środków transportu zasilanych elektrycznie, które mogłyby stanowić zamiennik dla przewidzianych do finansowania w projekcie. </w:t>
      </w:r>
    </w:p>
    <w:p w14:paraId="5FAD59E1" w14:textId="6829C196" w:rsidR="00E44F51" w:rsidRPr="00774F15" w:rsidRDefault="00E44F51" w:rsidP="009B4205">
      <w:pPr>
        <w:pStyle w:val="Nagwek1"/>
        <w:rPr>
          <w:rFonts w:ascii="Arial" w:eastAsia="Times New Roman" w:hAnsi="Arial" w:cs="Arial"/>
          <w:lang w:eastAsia="pl-PL"/>
        </w:rPr>
      </w:pPr>
      <w:bookmarkStart w:id="14" w:name="_Toc187144359"/>
      <w:bookmarkEnd w:id="13"/>
      <w:r w:rsidRPr="00774F15">
        <w:rPr>
          <w:rFonts w:ascii="Arial" w:eastAsia="Times New Roman" w:hAnsi="Arial" w:cs="Arial"/>
          <w:lang w:eastAsia="pl-PL"/>
        </w:rPr>
        <w:t>Pomoc publiczna</w:t>
      </w:r>
      <w:bookmarkEnd w:id="14"/>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4032A789"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 xml:space="preserve">Dofinansowanie w ramach FEdKP może zostać uznane za pomoc publiczną w oparciu o przepisy art. 107 ust. 1 Traktatu o funkcjonowaniu Unii Europejskiej (Dz. Urz. UE </w:t>
      </w:r>
      <w:r w:rsidR="00F744BE">
        <w:rPr>
          <w:rFonts w:ascii="Arial" w:eastAsia="Times New Roman" w:hAnsi="Arial" w:cs="Arial"/>
          <w:sz w:val="24"/>
          <w:szCs w:val="24"/>
          <w:lang w:eastAsia="pl-PL"/>
        </w:rPr>
        <w:t xml:space="preserve">C </w:t>
      </w:r>
      <w:r w:rsidR="004A349D">
        <w:rPr>
          <w:rFonts w:ascii="Arial" w:eastAsia="Times New Roman" w:hAnsi="Arial" w:cs="Arial"/>
          <w:sz w:val="24"/>
          <w:szCs w:val="24"/>
          <w:lang w:eastAsia="pl-PL"/>
        </w:rPr>
        <w:t xml:space="preserve">202 </w:t>
      </w:r>
      <w:r w:rsidR="00F744BE">
        <w:rPr>
          <w:rFonts w:ascii="Arial" w:eastAsia="Times New Roman" w:hAnsi="Arial" w:cs="Arial"/>
          <w:sz w:val="24"/>
          <w:szCs w:val="24"/>
          <w:lang w:eastAsia="pl-PL"/>
        </w:rPr>
        <w:t xml:space="preserve">z 7.6.2016 r., s. </w:t>
      </w:r>
      <w:r w:rsidR="004A349D">
        <w:rPr>
          <w:rFonts w:ascii="Arial" w:eastAsia="Times New Roman" w:hAnsi="Arial" w:cs="Arial"/>
          <w:sz w:val="24"/>
          <w:szCs w:val="24"/>
          <w:lang w:eastAsia="pl-PL"/>
        </w:rPr>
        <w:t>1</w:t>
      </w:r>
      <w:r w:rsidR="00F744BE">
        <w:rPr>
          <w:rFonts w:ascii="Arial" w:eastAsia="Times New Roman" w:hAnsi="Arial" w:cs="Arial"/>
          <w:sz w:val="24"/>
          <w:szCs w:val="24"/>
          <w:lang w:eastAsia="pl-PL"/>
        </w:rPr>
        <w:t>\</w:t>
      </w:r>
      <w:r w:rsidRPr="00BE2F5D">
        <w:rPr>
          <w:rFonts w:ascii="Arial" w:eastAsia="Times New Roman" w:hAnsi="Arial" w:cs="Arial"/>
          <w:sz w:val="24"/>
          <w:szCs w:val="24"/>
          <w:lang w:eastAsia="pl-PL"/>
        </w:rPr>
        <w:t>)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24FFF282"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66235A9C"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korzyść ekonomiczna – występuje wtedy, gdy przekazywane jest wsparcie o charakterze bezzwrotnym, udzielane są pożyczki/kredyty z oprocentowaniem poniżej stopy rynkowej (stopy referencyjnej), dokonuje się odroczenia/rozłożenia na raty płatności po stopie niższej od stopy rynkowej,</w:t>
      </w:r>
    </w:p>
    <w:p w14:paraId="013C5C0C" w14:textId="65BBD6C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6932955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wpływ na konkurencję – wsparcie zakłóca lub grozi zakłóceniem konkurencji,</w:t>
      </w:r>
    </w:p>
    <w:p w14:paraId="442DB04F" w14:textId="610DEA14"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lastRenderedPageBreak/>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4B2CE6AD"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6C83171F"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jest możliwość rozdzielenia działalności gospodarczej od działalności niekomercyjnej?</w:t>
      </w:r>
    </w:p>
    <w:p w14:paraId="6608F482" w14:textId="2B0262F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z przedmiotu projektu korzystają osoby z innych regionów lub państw członkowskich?</w:t>
      </w:r>
    </w:p>
    <w:p w14:paraId="0D323251" w14:textId="547AAC26" w:rsidR="00BE2F5D" w:rsidRPr="004F5E44" w:rsidRDefault="00BE2F5D" w:rsidP="00BE2F5D">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5EBCE440"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Do kogo kierowana jest oferta wnioskodawcy z związku z przedmiotem projektu?</w:t>
      </w:r>
    </w:p>
    <w:p w14:paraId="5E82C19D" w14:textId="28B9B31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Jaka jest atrakcyjność przedmiotu projektu na tle oferty innych jednostek w regionie/Polsce/ Europie?</w:t>
      </w:r>
    </w:p>
    <w:p w14:paraId="594A85E4" w14:textId="05F29F24"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Jaka jest liczba klientów korzystających z oferty Wnioskodawcy z innych państw członkowskich? </w:t>
      </w:r>
    </w:p>
    <w:p w14:paraId="1AFF5E36" w14:textId="0CD5FEFA"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Wnioskodawcy jest prowadzona w językach obcych?</w:t>
      </w:r>
    </w:p>
    <w:p w14:paraId="51CE040D" w14:textId="29E5709C"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kierowana jest na rynek ponadregionalny?</w:t>
      </w:r>
    </w:p>
    <w:p w14:paraId="677E36AB" w14:textId="290A0CE1"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01F4BCEC"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15"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5B7BB8" w:rsidRPr="007964D4">
        <w:rPr>
          <w:rFonts w:ascii="Arial" w:eastAsia="Times New Roman" w:hAnsi="Arial" w:cs="Arial"/>
          <w:b/>
          <w:bCs/>
          <w:sz w:val="24"/>
          <w:szCs w:val="24"/>
          <w:lang w:eastAsia="pl-PL"/>
        </w:rPr>
        <w:t xml:space="preserve">Planu </w:t>
      </w:r>
      <w:r w:rsidR="001F14C4">
        <w:rPr>
          <w:rFonts w:ascii="Arial" w:eastAsia="Times New Roman" w:hAnsi="Arial" w:cs="Arial"/>
          <w:b/>
          <w:bCs/>
          <w:sz w:val="24"/>
          <w:szCs w:val="24"/>
          <w:lang w:eastAsia="pl-PL"/>
        </w:rPr>
        <w:t>i</w:t>
      </w:r>
      <w:r w:rsidR="005B7BB8" w:rsidRPr="007964D4">
        <w:rPr>
          <w:rFonts w:ascii="Arial" w:eastAsia="Times New Roman" w:hAnsi="Arial" w:cs="Arial"/>
          <w:b/>
          <w:bCs/>
          <w:sz w:val="24"/>
          <w:szCs w:val="24"/>
          <w:lang w:eastAsia="pl-PL"/>
        </w:rPr>
        <w:t>nwestycji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opisz w Planie inwestycji</w:t>
      </w:r>
      <w:bookmarkEnd w:id="15"/>
      <w:r w:rsidRPr="001F14C4">
        <w:rPr>
          <w:rFonts w:ascii="Arial" w:eastAsia="Times New Roman" w:hAnsi="Arial" w:cs="Arial"/>
          <w:sz w:val="24"/>
          <w:szCs w:val="24"/>
          <w:lang w:eastAsia="pl-PL"/>
        </w:rPr>
        <w:t>.</w:t>
      </w:r>
    </w:p>
    <w:p w14:paraId="1B03BED2" w14:textId="65A41452" w:rsidR="00BA4DCE" w:rsidRPr="00B359AC" w:rsidRDefault="00BA4DCE" w:rsidP="009B4205">
      <w:pPr>
        <w:pStyle w:val="Nagwek1"/>
        <w:rPr>
          <w:rFonts w:ascii="Arial" w:eastAsia="Times New Roman" w:hAnsi="Arial" w:cs="Arial"/>
          <w:lang w:eastAsia="pl-PL"/>
        </w:rPr>
      </w:pPr>
      <w:bookmarkStart w:id="16" w:name="_Toc187144360"/>
      <w:r w:rsidRPr="00B359AC">
        <w:rPr>
          <w:rFonts w:ascii="Arial" w:eastAsia="Times New Roman" w:hAnsi="Arial" w:cs="Arial"/>
          <w:lang w:eastAsia="pl-PL"/>
        </w:rPr>
        <w:lastRenderedPageBreak/>
        <w:t>Analiza finansowa</w:t>
      </w:r>
      <w:bookmarkEnd w:id="16"/>
    </w:p>
    <w:p w14:paraId="0111BE1C" w14:textId="6CD6BD86"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uproszczoną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3F7ADD" w:rsidRPr="00E03469">
        <w:rPr>
          <w:rFonts w:ascii="Arial" w:eastAsia="Times New Roman" w:hAnsi="Arial" w:cs="Arial"/>
          <w:sz w:val="24"/>
          <w:szCs w:val="24"/>
          <w:lang w:eastAsia="pl-PL"/>
        </w:rPr>
        <w:t xml:space="preserve">Planu </w:t>
      </w:r>
      <w:r>
        <w:rPr>
          <w:rFonts w:ascii="Arial" w:eastAsia="Times New Roman" w:hAnsi="Arial" w:cs="Arial"/>
          <w:sz w:val="24"/>
          <w:szCs w:val="24"/>
          <w:lang w:eastAsia="pl-PL"/>
        </w:rPr>
        <w:t>i</w:t>
      </w:r>
      <w:r w:rsidR="003F7ADD" w:rsidRPr="00E03469">
        <w:rPr>
          <w:rFonts w:ascii="Arial" w:eastAsia="Times New Roman" w:hAnsi="Arial" w:cs="Arial"/>
          <w:sz w:val="24"/>
          <w:szCs w:val="24"/>
          <w:lang w:eastAsia="pl-PL"/>
        </w:rPr>
        <w:t>nwestycji</w:t>
      </w:r>
      <w:r w:rsidR="004B28FD" w:rsidRPr="00E03469">
        <w:rPr>
          <w:rFonts w:ascii="Arial" w:eastAsia="Times New Roman" w:hAnsi="Arial" w:cs="Arial"/>
          <w:sz w:val="24"/>
          <w:szCs w:val="24"/>
          <w:lang w:eastAsia="pl-PL"/>
        </w:rPr>
        <w:t xml:space="preserve"> jest arkusz kalkulacyjny w formacie 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rciu o metodę zdyskontowanych przepływów pieniężnych (ang. </w:t>
      </w:r>
      <w:proofErr w:type="spellStart"/>
      <w:r w:rsidRPr="00E03469">
        <w:rPr>
          <w:rFonts w:ascii="Arial" w:eastAsia="Times New Roman" w:hAnsi="Arial" w:cs="Arial"/>
          <w:sz w:val="24"/>
          <w:szCs w:val="24"/>
          <w:lang w:eastAsia="pl-PL"/>
        </w:rPr>
        <w:t>Discounted</w:t>
      </w:r>
      <w:proofErr w:type="spellEnd"/>
      <w:r w:rsidRPr="00E03469">
        <w:rPr>
          <w:rFonts w:ascii="Arial" w:eastAsia="Times New Roman" w:hAnsi="Arial" w:cs="Arial"/>
          <w:sz w:val="24"/>
          <w:szCs w:val="24"/>
          <w:lang w:eastAsia="pl-PL"/>
        </w:rPr>
        <w:t xml:space="preserve"> Cash </w:t>
      </w:r>
      <w:proofErr w:type="spellStart"/>
      <w:r w:rsidRPr="00E03469">
        <w:rPr>
          <w:rFonts w:ascii="Arial" w:eastAsia="Times New Roman" w:hAnsi="Arial" w:cs="Arial"/>
          <w:sz w:val="24"/>
          <w:szCs w:val="24"/>
          <w:lang w:eastAsia="pl-PL"/>
        </w:rPr>
        <w:t>Flow</w:t>
      </w:r>
      <w:proofErr w:type="spellEnd"/>
      <w:r w:rsidRPr="00E03469">
        <w:rPr>
          <w:rFonts w:ascii="Arial" w:eastAsia="Times New Roman" w:hAnsi="Arial" w:cs="Arial"/>
          <w:sz w:val="24"/>
          <w:szCs w:val="24"/>
          <w:lang w:eastAsia="pl-PL"/>
        </w:rPr>
        <w:t xml:space="preserve">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Przyszłe przepływy środków pieniężnych dyskontuje się w celu uzyskania ich wartości bieżącej za pomocą współczynnika 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VAT) w przypadku, gdy podatek VAT podlega (lub może potencjalnie podlegać) odliczeniu lub w 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Podatki bezpośrednie (m.in. podatek od nieruchomości) mogą zostać uwzględnione w analizie finansowej jako koszty, o ile stanowią one faktyczny koszt operacyjny ponoszony w związku z funkcjonowaniem projektu oraz istnieje możliwość ich skwantyfikowania.</w:t>
      </w:r>
    </w:p>
    <w:p w14:paraId="0A527382" w14:textId="60FCB99B"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5B7BB8" w:rsidRPr="007964D4">
        <w:rPr>
          <w:rFonts w:ascii="Arial" w:eastAsia="Times New Roman" w:hAnsi="Arial" w:cs="Arial"/>
          <w:sz w:val="24"/>
          <w:szCs w:val="24"/>
          <w:lang w:eastAsia="pl-PL"/>
        </w:rPr>
        <w:t xml:space="preserve">Planu </w:t>
      </w:r>
      <w:r w:rsidR="00CB25F9" w:rsidRPr="007964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CB25F9" w:rsidRPr="007964D4">
        <w:rPr>
          <w:rFonts w:ascii="Arial" w:eastAsia="Times New Roman" w:hAnsi="Arial" w:cs="Arial"/>
          <w:sz w:val="24"/>
          <w:szCs w:val="24"/>
          <w:lang w:eastAsia="pl-PL"/>
        </w:rPr>
        <w:t>Planie inwestycji</w:t>
      </w:r>
      <w:r w:rsidR="00B46519">
        <w:rPr>
          <w:rFonts w:ascii="Arial" w:eastAsia="Times New Roman" w:hAnsi="Arial" w:cs="Arial"/>
          <w:sz w:val="24"/>
          <w:szCs w:val="24"/>
          <w:lang w:eastAsia="pl-PL"/>
        </w:rPr>
        <w:t>:</w:t>
      </w:r>
    </w:p>
    <w:p w14:paraId="25523B54" w14:textId="4B998C8D"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podstawie 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 xml:space="preserve">„zanieczyszczający płaci” oraz zasadą pełnego zwrotu kosztów, przy uwzględnieniu kryterium dostępności cenowej taryf (ang. </w:t>
      </w:r>
      <w:proofErr w:type="spellStart"/>
      <w:r w:rsidR="008A7690" w:rsidRPr="00E03469">
        <w:rPr>
          <w:rFonts w:ascii="Arial" w:eastAsia="Times New Roman" w:hAnsi="Arial" w:cs="Arial"/>
          <w:sz w:val="24"/>
          <w:szCs w:val="24"/>
          <w:lang w:eastAsia="pl-PL"/>
        </w:rPr>
        <w:t>affordability</w:t>
      </w:r>
      <w:proofErr w:type="spellEnd"/>
      <w:r w:rsidR="008A7690" w:rsidRPr="00E03469">
        <w:rPr>
          <w:rFonts w:ascii="Arial" w:eastAsia="Times New Roman" w:hAnsi="Arial" w:cs="Arial"/>
          <w:sz w:val="24"/>
          <w:szCs w:val="24"/>
          <w:lang w:eastAsia="pl-PL"/>
        </w:rPr>
        <w:t>),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4DF1F44F"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36B3C862" w14:textId="77777777" w:rsidR="004D6869"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w:t>
      </w:r>
      <w:bookmarkStart w:id="17" w:name="_Hlk134705386"/>
      <w:r w:rsidRPr="00D41121">
        <w:rPr>
          <w:rFonts w:ascii="Arial" w:eastAsia="Times New Roman" w:hAnsi="Arial" w:cs="Arial"/>
          <w:sz w:val="24"/>
          <w:szCs w:val="24"/>
          <w:lang w:eastAsia="pl-PL"/>
        </w:rPr>
        <w:t xml:space="preserve">dokonaj wyliczenia w </w:t>
      </w:r>
      <w:r w:rsidR="004D6869">
        <w:rPr>
          <w:rFonts w:ascii="Arial" w:eastAsia="Times New Roman" w:hAnsi="Arial" w:cs="Arial"/>
          <w:sz w:val="24"/>
          <w:szCs w:val="24"/>
          <w:lang w:eastAsia="pl-PL"/>
        </w:rPr>
        <w:t xml:space="preserve">tabeli zawartej w </w:t>
      </w:r>
      <w:r w:rsidRPr="00D41121">
        <w:rPr>
          <w:rFonts w:ascii="Arial" w:eastAsia="Times New Roman" w:hAnsi="Arial" w:cs="Arial"/>
          <w:sz w:val="24"/>
          <w:szCs w:val="24"/>
          <w:lang w:eastAsia="pl-PL"/>
        </w:rPr>
        <w:t>arkuszu kalkulacyjnym</w:t>
      </w:r>
      <w:r w:rsidR="004D6869">
        <w:rPr>
          <w:rFonts w:ascii="Arial" w:eastAsia="Times New Roman" w:hAnsi="Arial" w:cs="Arial"/>
          <w:sz w:val="24"/>
          <w:szCs w:val="24"/>
          <w:lang w:eastAsia="pl-PL"/>
        </w:rPr>
        <w:t xml:space="preserve"> </w:t>
      </w:r>
      <w:r w:rsidR="004D6869" w:rsidRPr="007964D4">
        <w:rPr>
          <w:rFonts w:ascii="Arial" w:eastAsia="Times New Roman" w:hAnsi="Arial" w:cs="Arial"/>
          <w:sz w:val="24"/>
          <w:szCs w:val="24"/>
          <w:lang w:eastAsia="pl-PL"/>
        </w:rPr>
        <w:t>stanowiącym załącznik do</w:t>
      </w:r>
      <w:r w:rsidR="004D6869">
        <w:rPr>
          <w:rFonts w:ascii="Arial" w:eastAsia="Times New Roman" w:hAnsi="Arial" w:cs="Arial"/>
          <w:sz w:val="24"/>
          <w:szCs w:val="24"/>
          <w:lang w:eastAsia="pl-PL"/>
        </w:rPr>
        <w:t xml:space="preserve"> </w:t>
      </w:r>
      <w:bookmarkEnd w:id="17"/>
      <w:r w:rsidR="004D6869">
        <w:rPr>
          <w:rFonts w:ascii="Arial" w:eastAsia="Times New Roman" w:hAnsi="Arial" w:cs="Arial"/>
          <w:sz w:val="24"/>
          <w:szCs w:val="24"/>
          <w:lang w:eastAsia="pl-PL"/>
        </w:rPr>
        <w:t>Planu inwestycji.</w:t>
      </w:r>
    </w:p>
    <w:p w14:paraId="2F26E18F" w14:textId="77777777" w:rsidR="004D6869" w:rsidRDefault="004D6869" w:rsidP="004D6869">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N</w:t>
      </w:r>
      <w:r w:rsidR="001B3782" w:rsidRPr="00D41121">
        <w:rPr>
          <w:rFonts w:ascii="Arial" w:eastAsia="Times New Roman" w:hAnsi="Arial" w:cs="Arial"/>
          <w:sz w:val="24"/>
          <w:szCs w:val="24"/>
          <w:lang w:eastAsia="pl-PL"/>
        </w:rPr>
        <w:t xml:space="preserve">a podstawie przepływów pieniężnych określonych przy zastosowaniu metody standardowej bądź złożonej, </w:t>
      </w: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35C05919" w:rsidR="001B3782" w:rsidRPr="00D41121" w:rsidRDefault="001B3782" w:rsidP="004D6869">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W Planie inwestycji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w:t>
      </w:r>
      <w:r w:rsidRPr="00D41121">
        <w:rPr>
          <w:rFonts w:ascii="Arial" w:eastAsia="Times New Roman" w:hAnsi="Arial" w:cs="Arial"/>
          <w:sz w:val="24"/>
          <w:szCs w:val="24"/>
          <w:lang w:eastAsia="pl-PL"/>
        </w:rPr>
        <w:lastRenderedPageBreak/>
        <w:t>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13B3EE48"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5B7BB8" w:rsidRPr="007964D4">
        <w:rPr>
          <w:rFonts w:ascii="Arial" w:eastAsia="Times New Roman" w:hAnsi="Arial" w:cs="Arial"/>
          <w:sz w:val="24"/>
          <w:szCs w:val="24"/>
          <w:lang w:eastAsia="pl-PL"/>
        </w:rPr>
        <w:t xml:space="preserve">Planu </w:t>
      </w:r>
      <w:r w:rsidR="004E17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zaś w </w:t>
      </w:r>
      <w:r w:rsidR="004E17D4">
        <w:rPr>
          <w:rFonts w:ascii="Arial" w:eastAsia="Times New Roman" w:hAnsi="Arial" w:cs="Arial"/>
          <w:sz w:val="24"/>
          <w:szCs w:val="24"/>
          <w:lang w:eastAsia="pl-PL"/>
        </w:rPr>
        <w:t>Planie inwestycji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642967D4" w:rsidR="00EF788E" w:rsidRPr="00E03469"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28575CA0" w14:textId="5850FCEA"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603750D" w14:textId="5FDF9735" w:rsidR="00D41121" w:rsidRPr="00903DBE" w:rsidRDefault="00BA4DCE" w:rsidP="009B4205">
      <w:pPr>
        <w:pStyle w:val="Nagwek1"/>
        <w:rPr>
          <w:rFonts w:ascii="Arial" w:eastAsia="Times New Roman" w:hAnsi="Arial" w:cs="Arial"/>
          <w:lang w:eastAsia="pl-PL"/>
        </w:rPr>
      </w:pPr>
      <w:bookmarkStart w:id="18" w:name="_Toc187144361"/>
      <w:r w:rsidRPr="00903DBE">
        <w:rPr>
          <w:rFonts w:ascii="Arial" w:eastAsia="Times New Roman" w:hAnsi="Arial" w:cs="Arial"/>
          <w:lang w:eastAsia="pl-PL"/>
        </w:rPr>
        <w:lastRenderedPageBreak/>
        <w:t>Analiza ryzyka</w:t>
      </w:r>
      <w:bookmarkEnd w:id="18"/>
    </w:p>
    <w:p w14:paraId="06B5D8A0" w14:textId="7C3C9338" w:rsidR="00982D32" w:rsidRPr="00E03469"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ryzyka 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Pr="00E03469">
        <w:rPr>
          <w:rFonts w:ascii="Arial" w:eastAsia="Times New Roman" w:hAnsi="Arial" w:cs="Arial"/>
          <w:sz w:val="24"/>
          <w:szCs w:val="24"/>
          <w:lang w:eastAsia="pl-PL"/>
        </w:rPr>
        <w:t>, ma</w:t>
      </w:r>
      <w:r w:rsidR="002246CB">
        <w:rPr>
          <w:rFonts w:ascii="Arial" w:eastAsia="Times New Roman" w:hAnsi="Arial" w:cs="Arial"/>
          <w:sz w:val="24"/>
          <w:szCs w:val="24"/>
          <w:lang w:eastAsia="pl-PL"/>
        </w:rPr>
        <w:t xml:space="preserve"> ona</w:t>
      </w:r>
      <w:r w:rsidRPr="00E03469">
        <w:rPr>
          <w:rFonts w:ascii="Arial" w:eastAsia="Times New Roman" w:hAnsi="Arial" w:cs="Arial"/>
          <w:sz w:val="24"/>
          <w:szCs w:val="24"/>
          <w:lang w:eastAsia="pl-PL"/>
        </w:rPr>
        <w:t xml:space="preserve"> charakter jakościowy</w:t>
      </w:r>
      <w:r w:rsidR="00D7706B" w:rsidRPr="00E03469">
        <w:rPr>
          <w:rFonts w:ascii="Arial" w:eastAsia="Times New Roman" w:hAnsi="Arial" w:cs="Arial"/>
          <w:sz w:val="24"/>
          <w:szCs w:val="24"/>
          <w:lang w:eastAsia="pl-PL"/>
        </w:rPr>
        <w:t xml:space="preserve"> i </w:t>
      </w:r>
      <w:r w:rsidR="00AB6CE3" w:rsidRPr="00E03469">
        <w:rPr>
          <w:rFonts w:ascii="Arial" w:eastAsia="Times New Roman" w:hAnsi="Arial" w:cs="Arial"/>
          <w:sz w:val="24"/>
          <w:szCs w:val="24"/>
          <w:lang w:eastAsia="pl-PL"/>
        </w:rPr>
        <w:t>powinna wykazać, czy określone czynniki ryzyka nie spowodują utraty płynności finansowej projektu.</w:t>
      </w:r>
      <w:r w:rsidRPr="00E03469">
        <w:rPr>
          <w:rFonts w:ascii="Arial" w:eastAsia="Times New Roman" w:hAnsi="Arial" w:cs="Arial"/>
          <w:sz w:val="24"/>
          <w:szCs w:val="24"/>
          <w:lang w:eastAsia="pl-PL"/>
        </w:rPr>
        <w:t xml:space="preserve"> Jakościowa analiza ryzyka powinna obejmować następujące elementy:</w:t>
      </w:r>
    </w:p>
    <w:p w14:paraId="09443231" w14:textId="5D0C163B"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listę ryzyk, na które narażony jest projekt,</w:t>
      </w:r>
    </w:p>
    <w:p w14:paraId="58A4C93E" w14:textId="77777777"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matrycę ryzyka prezentującą dla każdego ze zidentyfikowanych ryzyk, w tym:</w:t>
      </w:r>
    </w:p>
    <w:p w14:paraId="2A00BDD6" w14:textId="77777777"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2A1CEB74" w14:textId="73340162"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15462DA7" w14:textId="4C28F6C6"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6C37D281" w14:textId="3AE8BA3D" w:rsidR="006D08C8"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sidR="002246CB">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6EC57769" w14:textId="77777777" w:rsidR="005921C5" w:rsidRDefault="005921C5" w:rsidP="00E03469">
      <w:pPr>
        <w:spacing w:before="160" w:line="360" w:lineRule="auto"/>
        <w:jc w:val="both"/>
        <w:rPr>
          <w:rFonts w:ascii="Arial" w:eastAsia="Times New Roman" w:hAnsi="Arial" w:cs="Arial"/>
          <w:sz w:val="24"/>
          <w:szCs w:val="24"/>
          <w:lang w:eastAsia="pl-PL"/>
        </w:rPr>
      </w:pPr>
    </w:p>
    <w:p w14:paraId="616AC401" w14:textId="77777777" w:rsidR="00AF5F28" w:rsidRDefault="00AF5F28" w:rsidP="00E03469">
      <w:pPr>
        <w:spacing w:before="160" w:line="360" w:lineRule="auto"/>
        <w:jc w:val="both"/>
        <w:rPr>
          <w:rFonts w:ascii="Arial" w:eastAsia="Times New Roman" w:hAnsi="Arial" w:cs="Arial"/>
          <w:sz w:val="24"/>
          <w:szCs w:val="24"/>
          <w:lang w:eastAsia="pl-PL"/>
        </w:rPr>
      </w:pPr>
    </w:p>
    <w:p w14:paraId="1124D694" w14:textId="77777777" w:rsidR="00386C55" w:rsidRDefault="00386C55" w:rsidP="00E03469">
      <w:pPr>
        <w:spacing w:before="160" w:line="360" w:lineRule="auto"/>
        <w:jc w:val="both"/>
        <w:rPr>
          <w:rFonts w:ascii="Arial" w:eastAsia="Times New Roman" w:hAnsi="Arial" w:cs="Arial"/>
          <w:sz w:val="24"/>
          <w:szCs w:val="24"/>
          <w:lang w:eastAsia="pl-PL"/>
        </w:rPr>
      </w:pPr>
    </w:p>
    <w:p w14:paraId="7A62446C" w14:textId="77777777" w:rsidR="0003652D" w:rsidRDefault="0003652D" w:rsidP="00E03469">
      <w:pPr>
        <w:spacing w:before="160" w:line="360" w:lineRule="auto"/>
        <w:jc w:val="both"/>
        <w:rPr>
          <w:rFonts w:ascii="Arial" w:eastAsia="Times New Roman" w:hAnsi="Arial" w:cs="Arial"/>
          <w:sz w:val="24"/>
          <w:szCs w:val="24"/>
          <w:lang w:eastAsia="pl-PL"/>
        </w:rPr>
      </w:pPr>
    </w:p>
    <w:sectPr w:rsidR="0003652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E652D7" w14:textId="77777777" w:rsidR="00251A7B" w:rsidRDefault="00251A7B" w:rsidP="006D08C8">
      <w:pPr>
        <w:spacing w:after="0" w:line="240" w:lineRule="auto"/>
      </w:pPr>
      <w:r>
        <w:separator/>
      </w:r>
    </w:p>
  </w:endnote>
  <w:endnote w:type="continuationSeparator" w:id="0">
    <w:p w14:paraId="1EC4C3A0" w14:textId="77777777" w:rsidR="00251A7B" w:rsidRDefault="00251A7B"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002908"/>
      <w:docPartObj>
        <w:docPartGallery w:val="Page Numbers (Bottom of Page)"/>
        <w:docPartUnique/>
      </w:docPartObj>
    </w:sdtPr>
    <w:sdtEndPr/>
    <w:sdtContent>
      <w:p w14:paraId="731FCF5E" w14:textId="4E30B4BA" w:rsidR="003B3CBC" w:rsidRDefault="003B3CBC">
        <w:pPr>
          <w:pStyle w:val="Stopka"/>
          <w:jc w:val="right"/>
        </w:pPr>
        <w:r>
          <w:fldChar w:fldCharType="begin"/>
        </w:r>
        <w:r>
          <w:instrText>PAGE   \* MERGEFORMAT</w:instrText>
        </w:r>
        <w:r>
          <w:fldChar w:fldCharType="separate"/>
        </w:r>
        <w:r>
          <w:t>2</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11505A" w14:textId="77777777" w:rsidR="00251A7B" w:rsidRDefault="00251A7B" w:rsidP="006D08C8">
      <w:pPr>
        <w:spacing w:after="0" w:line="240" w:lineRule="auto"/>
      </w:pPr>
      <w:r>
        <w:separator/>
      </w:r>
    </w:p>
  </w:footnote>
  <w:footnote w:type="continuationSeparator" w:id="0">
    <w:p w14:paraId="49273290" w14:textId="77777777" w:rsidR="00251A7B" w:rsidRDefault="00251A7B" w:rsidP="006D08C8">
      <w:pPr>
        <w:spacing w:after="0" w:line="240" w:lineRule="auto"/>
      </w:pPr>
      <w:r>
        <w:continuationSeparator/>
      </w:r>
    </w:p>
  </w:footnote>
  <w:footnote w:id="1">
    <w:p w14:paraId="46789820" w14:textId="7D5CD1FE" w:rsidR="009E693A" w:rsidRPr="009A0D2B" w:rsidRDefault="009E693A"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w:t>
      </w:r>
      <w:r w:rsidR="00FE4CD5" w:rsidRPr="009A0D2B">
        <w:rPr>
          <w:rFonts w:ascii="Arial" w:hAnsi="Arial" w:cs="Arial"/>
          <w:sz w:val="24"/>
          <w:szCs w:val="24"/>
        </w:rPr>
        <w:t>P</w:t>
      </w:r>
      <w:r w:rsidRPr="009A0D2B">
        <w:rPr>
          <w:rFonts w:ascii="Arial" w:hAnsi="Arial" w:cs="Arial"/>
          <w:sz w:val="24"/>
          <w:szCs w:val="24"/>
        </w:rPr>
        <w:t>rzeprowad</w:t>
      </w:r>
      <w:r w:rsidR="00FE4CD5" w:rsidRPr="009A0D2B">
        <w:rPr>
          <w:rFonts w:ascii="Arial" w:hAnsi="Arial" w:cs="Arial"/>
          <w:sz w:val="24"/>
          <w:szCs w:val="24"/>
        </w:rPr>
        <w:t>ź</w:t>
      </w:r>
      <w:r w:rsidRPr="009A0D2B">
        <w:rPr>
          <w:rFonts w:ascii="Arial" w:hAnsi="Arial" w:cs="Arial"/>
          <w:sz w:val="24"/>
          <w:szCs w:val="24"/>
        </w:rPr>
        <w:t xml:space="preserve"> wylicze</w:t>
      </w:r>
      <w:r w:rsidR="00FE4CD5" w:rsidRPr="009A0D2B">
        <w:rPr>
          <w:rFonts w:ascii="Arial" w:hAnsi="Arial" w:cs="Arial"/>
          <w:sz w:val="24"/>
          <w:szCs w:val="24"/>
        </w:rPr>
        <w:t>nia</w:t>
      </w:r>
      <w:r w:rsidRPr="009A0D2B">
        <w:rPr>
          <w:rFonts w:ascii="Arial" w:hAnsi="Arial" w:cs="Arial"/>
          <w:sz w:val="24"/>
          <w:szCs w:val="24"/>
        </w:rPr>
        <w:t xml:space="preserve"> w arkuszu kalkulacyjnym, a w </w:t>
      </w:r>
      <w:r w:rsidR="00FE4CD5" w:rsidRPr="009A0D2B">
        <w:rPr>
          <w:rFonts w:ascii="Arial" w:hAnsi="Arial" w:cs="Arial"/>
          <w:sz w:val="24"/>
          <w:szCs w:val="24"/>
        </w:rPr>
        <w:t>Planie inwestycji</w:t>
      </w:r>
      <w:r w:rsidRPr="009A0D2B">
        <w:rPr>
          <w:rFonts w:ascii="Arial" w:hAnsi="Arial" w:cs="Arial"/>
          <w:sz w:val="24"/>
          <w:szCs w:val="24"/>
        </w:rPr>
        <w:t xml:space="preserve"> opis</w:t>
      </w:r>
      <w:r w:rsidR="00FE4CD5" w:rsidRPr="009A0D2B">
        <w:rPr>
          <w:rFonts w:ascii="Arial" w:hAnsi="Arial" w:cs="Arial"/>
          <w:sz w:val="24"/>
          <w:szCs w:val="24"/>
        </w:rPr>
        <w:t>z</w:t>
      </w:r>
      <w:r w:rsidRPr="009A0D2B">
        <w:rPr>
          <w:rFonts w:ascii="Arial" w:hAnsi="Arial" w:cs="Arial"/>
          <w:sz w:val="24"/>
          <w:szCs w:val="24"/>
        </w:rPr>
        <w:t xml:space="preserve"> uzyskan</w:t>
      </w:r>
      <w:r w:rsidR="00FE4CD5" w:rsidRPr="009A0D2B">
        <w:rPr>
          <w:rFonts w:ascii="Arial" w:hAnsi="Arial" w:cs="Arial"/>
          <w:sz w:val="24"/>
          <w:szCs w:val="24"/>
        </w:rPr>
        <w:t>e</w:t>
      </w:r>
      <w:r w:rsidRPr="009A0D2B">
        <w:rPr>
          <w:rFonts w:ascii="Arial" w:hAnsi="Arial" w:cs="Arial"/>
          <w:sz w:val="24"/>
          <w:szCs w:val="24"/>
        </w:rPr>
        <w:t xml:space="preserve"> wynik</w:t>
      </w:r>
      <w:r w:rsidR="00FE4CD5" w:rsidRPr="009A0D2B">
        <w:rPr>
          <w:rFonts w:ascii="Arial" w:hAnsi="Arial" w:cs="Arial"/>
          <w:sz w:val="24"/>
          <w:szCs w:val="24"/>
        </w:rPr>
        <w:t>i</w:t>
      </w:r>
      <w:r w:rsidRPr="009A0D2B">
        <w:rPr>
          <w:rFonts w:ascii="Arial" w:hAnsi="Arial" w:cs="Arial"/>
          <w:sz w:val="24"/>
          <w:szCs w:val="24"/>
        </w:rPr>
        <w:t>. Nie kopi</w:t>
      </w:r>
      <w:r w:rsidR="00FE4CD5"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9A0D2B">
        <w:rPr>
          <w:rFonts w:ascii="Arial" w:hAnsi="Arial" w:cs="Arial"/>
          <w:sz w:val="24"/>
          <w:szCs w:val="24"/>
        </w:rPr>
        <w:t xml:space="preserve">będzie </w:t>
      </w:r>
      <w:r w:rsidRPr="009A0D2B">
        <w:rPr>
          <w:rFonts w:ascii="Arial" w:hAnsi="Arial" w:cs="Arial"/>
          <w:sz w:val="24"/>
          <w:szCs w:val="24"/>
        </w:rPr>
        <w:t>skutkowa</w:t>
      </w:r>
      <w:r w:rsidR="005C39AA" w:rsidRPr="009A0D2B">
        <w:rPr>
          <w:rFonts w:ascii="Arial" w:hAnsi="Arial" w:cs="Arial"/>
          <w:sz w:val="24"/>
          <w:szCs w:val="24"/>
        </w:rPr>
        <w:t>ć</w:t>
      </w:r>
      <w:r w:rsidRPr="009A0D2B">
        <w:rPr>
          <w:rFonts w:ascii="Arial" w:hAnsi="Arial" w:cs="Arial"/>
          <w:sz w:val="24"/>
          <w:szCs w:val="24"/>
        </w:rPr>
        <w:t xml:space="preserve"> koniecznością dos</w:t>
      </w:r>
      <w:r w:rsidR="00FE4CD5" w:rsidRPr="009A0D2B">
        <w:rPr>
          <w:rFonts w:ascii="Arial" w:hAnsi="Arial" w:cs="Arial"/>
          <w:sz w:val="24"/>
          <w:szCs w:val="24"/>
        </w:rPr>
        <w:t>t</w:t>
      </w:r>
      <w:r w:rsidRPr="009A0D2B">
        <w:rPr>
          <w:rFonts w:ascii="Arial" w:hAnsi="Arial" w:cs="Arial"/>
          <w:sz w:val="24"/>
          <w:szCs w:val="24"/>
        </w:rPr>
        <w:t xml:space="preserve">osowania zapisów w </w:t>
      </w:r>
      <w:r w:rsidR="00FE4CD5" w:rsidRPr="009A0D2B">
        <w:rPr>
          <w:rFonts w:ascii="Arial" w:hAnsi="Arial" w:cs="Arial"/>
          <w:sz w:val="24"/>
          <w:szCs w:val="24"/>
        </w:rPr>
        <w:t>Planie inwestycji</w:t>
      </w:r>
      <w:r w:rsidRPr="009A0D2B">
        <w:rPr>
          <w:rFonts w:ascii="Arial" w:hAnsi="Arial" w:cs="Arial"/>
          <w:sz w:val="24"/>
          <w:szCs w:val="24"/>
        </w:rPr>
        <w:t>.</w:t>
      </w:r>
    </w:p>
  </w:footnote>
  <w:footnote w:id="2">
    <w:p w14:paraId="2500592A" w14:textId="1919DEAA" w:rsidR="00BE2F5D" w:rsidRPr="009A0D2B" w:rsidRDefault="00BE2F5D"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sz w:val="24"/>
          <w:szCs w:val="24"/>
        </w:rPr>
        <w:t xml:space="preserve"> </w:t>
      </w:r>
      <w:r w:rsidRPr="009A0D2B">
        <w:rPr>
          <w:rFonts w:ascii="Arial" w:hAnsi="Arial" w:cs="Arial"/>
          <w:sz w:val="24"/>
          <w:szCs w:val="24"/>
        </w:rPr>
        <w:t>Definicja przedsiębiorstwa zgodnie z przepisami UE.</w:t>
      </w:r>
    </w:p>
  </w:footnote>
  <w:footnote w:id="3">
    <w:p w14:paraId="1FCD68DE" w14:textId="3FE02A26" w:rsidR="006D08C8" w:rsidRPr="009A0D2B" w:rsidRDefault="006D08C8"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Nie kopi</w:t>
      </w:r>
      <w:r w:rsidR="00540D8C"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9A0D2B">
        <w:rPr>
          <w:rFonts w:ascii="Arial" w:hAnsi="Arial" w:cs="Arial"/>
          <w:sz w:val="24"/>
          <w:szCs w:val="24"/>
        </w:rPr>
        <w:t>ć</w:t>
      </w:r>
      <w:r w:rsidRPr="009A0D2B">
        <w:rPr>
          <w:rFonts w:ascii="Arial" w:hAnsi="Arial" w:cs="Arial"/>
          <w:sz w:val="24"/>
          <w:szCs w:val="24"/>
        </w:rPr>
        <w:t xml:space="preserve"> będzie koniecznością dos</w:t>
      </w:r>
      <w:r w:rsidR="00EE601E" w:rsidRPr="009A0D2B">
        <w:rPr>
          <w:rFonts w:ascii="Arial" w:hAnsi="Arial" w:cs="Arial"/>
          <w:sz w:val="24"/>
          <w:szCs w:val="24"/>
        </w:rPr>
        <w:t>t</w:t>
      </w:r>
      <w:r w:rsidRPr="009A0D2B">
        <w:rPr>
          <w:rFonts w:ascii="Arial" w:hAnsi="Arial" w:cs="Arial"/>
          <w:sz w:val="24"/>
          <w:szCs w:val="24"/>
        </w:rPr>
        <w:t xml:space="preserve">osowania zapisów w </w:t>
      </w:r>
      <w:r w:rsidR="00540D8C" w:rsidRPr="009A0D2B">
        <w:rPr>
          <w:rFonts w:ascii="Arial" w:hAnsi="Arial" w:cs="Arial"/>
          <w:sz w:val="24"/>
          <w:szCs w:val="24"/>
        </w:rPr>
        <w:t>Planie inwestycji</w:t>
      </w:r>
      <w:r w:rsidRPr="009A0D2B">
        <w:rPr>
          <w:rFonts w:ascii="Arial" w:hAnsi="Arial" w:cs="Arial"/>
          <w:sz w:val="24"/>
          <w:szCs w:val="24"/>
        </w:rPr>
        <w:t>.</w:t>
      </w:r>
    </w:p>
  </w:footnote>
  <w:footnote w:id="4">
    <w:p w14:paraId="6814462D" w14:textId="5F98E62B" w:rsidR="00D26E48" w:rsidRPr="005837B5" w:rsidRDefault="00D26E48" w:rsidP="009A0D2B">
      <w:pPr>
        <w:pStyle w:val="Tekstprzypisudolnego"/>
        <w:rPr>
          <w:rFonts w:ascii="Arial" w:hAnsi="Arial" w:cs="Arial"/>
        </w:rPr>
      </w:pPr>
      <w:r w:rsidRPr="009A0D2B">
        <w:rPr>
          <w:rStyle w:val="Odwoanieprzypisudolnego"/>
          <w:rFonts w:ascii="Arial" w:hAnsi="Arial" w:cs="Arial"/>
          <w:sz w:val="24"/>
          <w:szCs w:val="24"/>
        </w:rPr>
        <w:footnoteRef/>
      </w:r>
      <w:r w:rsidRPr="009A0D2B">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Decyzja w przedmiocie zastosowania innej wartości finansowej stopy dyskontowej należy do </w:t>
      </w:r>
      <w:r w:rsidR="004C2FEF" w:rsidRPr="009A0D2B">
        <w:rPr>
          <w:rFonts w:ascii="Arial" w:hAnsi="Arial" w:cs="Arial"/>
          <w:sz w:val="24"/>
          <w:szCs w:val="24"/>
        </w:rPr>
        <w:t>I</w:t>
      </w:r>
      <w:r w:rsidRPr="009A0D2B">
        <w:rPr>
          <w:rFonts w:ascii="Arial" w:hAnsi="Arial" w:cs="Arial"/>
          <w:sz w:val="24"/>
          <w:szCs w:val="24"/>
        </w:rPr>
        <w:t xml:space="preserve">nstytucji </w:t>
      </w:r>
      <w:r w:rsidR="004C2FEF" w:rsidRPr="009A0D2B">
        <w:rPr>
          <w:rFonts w:ascii="Arial" w:hAnsi="Arial" w:cs="Arial"/>
          <w:sz w:val="24"/>
          <w:szCs w:val="24"/>
        </w:rPr>
        <w:t>Z</w:t>
      </w:r>
      <w:r w:rsidRPr="009A0D2B">
        <w:rPr>
          <w:rFonts w:ascii="Arial" w:hAnsi="Arial" w:cs="Arial"/>
          <w:sz w:val="24"/>
          <w:szCs w:val="24"/>
        </w:rPr>
        <w:t>arządzającej, zatem nie może</w:t>
      </w:r>
      <w:r w:rsidR="004C2FEF" w:rsidRPr="009A0D2B">
        <w:rPr>
          <w:rFonts w:ascii="Arial" w:hAnsi="Arial" w:cs="Arial"/>
          <w:sz w:val="24"/>
          <w:szCs w:val="24"/>
        </w:rPr>
        <w:t>sz</w:t>
      </w:r>
      <w:r w:rsidRPr="009A0D2B">
        <w:rPr>
          <w:rFonts w:ascii="Arial" w:hAnsi="Arial" w:cs="Arial"/>
          <w:sz w:val="24"/>
          <w:szCs w:val="24"/>
        </w:rPr>
        <w:t xml:space="preserve"> stosować innego finansowego wskaźnika waloryzacji niż wskazany w </w:t>
      </w:r>
      <w:r w:rsidR="004C2FEF" w:rsidRPr="009A0D2B">
        <w:rPr>
          <w:rFonts w:ascii="Arial" w:hAnsi="Arial" w:cs="Arial"/>
          <w:sz w:val="24"/>
          <w:szCs w:val="24"/>
        </w:rPr>
        <w:t>tym</w:t>
      </w:r>
      <w:r w:rsidRPr="009A0D2B">
        <w:rPr>
          <w:rFonts w:ascii="Arial" w:hAnsi="Arial" w:cs="Arial"/>
          <w:sz w:val="24"/>
          <w:szCs w:val="24"/>
        </w:rPr>
        <w:t xml:space="preserve"> dokumencie.</w:t>
      </w:r>
    </w:p>
  </w:footnote>
  <w:footnote w:id="6">
    <w:p w14:paraId="57991BC8" w14:textId="20CA4EED"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Zasady </w:t>
      </w:r>
      <w:r w:rsidR="004C68F7" w:rsidRPr="009A0D2B">
        <w:rPr>
          <w:rFonts w:ascii="Arial" w:hAnsi="Arial" w:cs="Arial"/>
          <w:sz w:val="24"/>
          <w:szCs w:val="24"/>
        </w:rPr>
        <w:t xml:space="preserve">dotyczące kwalifikowalności podatku </w:t>
      </w:r>
      <w:r w:rsidRPr="009A0D2B">
        <w:rPr>
          <w:rFonts w:ascii="Arial" w:hAnsi="Arial" w:cs="Arial"/>
          <w:sz w:val="24"/>
          <w:szCs w:val="24"/>
        </w:rPr>
        <w:t xml:space="preserve">VAT </w:t>
      </w:r>
      <w:r w:rsidR="004C68F7" w:rsidRPr="009A0D2B">
        <w:rPr>
          <w:rFonts w:ascii="Arial" w:hAnsi="Arial" w:cs="Arial"/>
          <w:sz w:val="24"/>
          <w:szCs w:val="24"/>
        </w:rPr>
        <w:t>będą wskazane w Regulaminie wyboru projektów</w:t>
      </w:r>
      <w:r w:rsidRPr="009A0D2B">
        <w:rPr>
          <w:rFonts w:ascii="Arial" w:hAnsi="Arial" w:cs="Arial"/>
          <w:sz w:val="24"/>
          <w:szCs w:val="24"/>
        </w:rPr>
        <w:t>.</w:t>
      </w:r>
    </w:p>
  </w:footnote>
  <w:footnote w:id="7">
    <w:p w14:paraId="7EB886FF" w14:textId="5679F9C7"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9A0D2B">
      <w:pPr>
        <w:pStyle w:val="Tekstprzypisudolnego"/>
      </w:pPr>
      <w:r w:rsidRPr="009A0D2B">
        <w:rPr>
          <w:rStyle w:val="Odwoanieprzypisudolnego"/>
          <w:rFonts w:ascii="Arial" w:hAnsi="Arial" w:cs="Arial"/>
          <w:sz w:val="24"/>
          <w:szCs w:val="24"/>
        </w:rPr>
        <w:footnoteRef/>
      </w:r>
      <w:r w:rsidRPr="009A0D2B">
        <w:rPr>
          <w:rFonts w:ascii="Arial" w:hAnsi="Arial" w:cs="Arial"/>
          <w:sz w:val="24"/>
          <w:szCs w:val="24"/>
        </w:rPr>
        <w:t xml:space="preserve"> Szczegółowe zasady dot</w:t>
      </w:r>
      <w:r w:rsidR="0032523C" w:rsidRPr="009A0D2B">
        <w:rPr>
          <w:rFonts w:ascii="Arial" w:hAnsi="Arial" w:cs="Arial"/>
          <w:sz w:val="24"/>
          <w:szCs w:val="24"/>
        </w:rPr>
        <w:t>yczące</w:t>
      </w:r>
      <w:r w:rsidRPr="009A0D2B">
        <w:rPr>
          <w:rFonts w:ascii="Arial" w:hAnsi="Arial" w:cs="Arial"/>
          <w:sz w:val="24"/>
          <w:szCs w:val="24"/>
        </w:rPr>
        <w:t xml:space="preserve"> wyznaczania okresu odniesienia są określane przez </w:t>
      </w:r>
      <w:r w:rsidR="0032523C" w:rsidRPr="009A0D2B">
        <w:rPr>
          <w:rFonts w:ascii="Arial" w:hAnsi="Arial" w:cs="Arial"/>
          <w:sz w:val="24"/>
          <w:szCs w:val="24"/>
        </w:rPr>
        <w:t>I</w:t>
      </w:r>
      <w:r w:rsidRPr="009A0D2B">
        <w:rPr>
          <w:rFonts w:ascii="Arial" w:hAnsi="Arial" w:cs="Arial"/>
          <w:sz w:val="24"/>
          <w:szCs w:val="24"/>
        </w:rPr>
        <w:t xml:space="preserve">nstytucję </w:t>
      </w:r>
      <w:r w:rsidR="0032523C" w:rsidRPr="009A0D2B">
        <w:rPr>
          <w:rFonts w:ascii="Arial" w:hAnsi="Arial" w:cs="Arial"/>
          <w:sz w:val="24"/>
          <w:szCs w:val="24"/>
        </w:rPr>
        <w:t>Z</w:t>
      </w:r>
      <w:r w:rsidRPr="009A0D2B">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9A0D2B" w:rsidRDefault="001B3782" w:rsidP="001B3782">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06E94"/>
    <w:multiLevelType w:val="hybridMultilevel"/>
    <w:tmpl w:val="8E4430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F6722"/>
    <w:multiLevelType w:val="hybridMultilevel"/>
    <w:tmpl w:val="885A73D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B20AD6"/>
    <w:multiLevelType w:val="hybridMultilevel"/>
    <w:tmpl w:val="188E7D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0A64B7"/>
    <w:multiLevelType w:val="hybridMultilevel"/>
    <w:tmpl w:val="FE4E98D4"/>
    <w:lvl w:ilvl="0" w:tplc="285E10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E027C30"/>
    <w:multiLevelType w:val="hybridMultilevel"/>
    <w:tmpl w:val="6B1C7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EAF07F3"/>
    <w:multiLevelType w:val="hybridMultilevel"/>
    <w:tmpl w:val="33A6C246"/>
    <w:lvl w:ilvl="0" w:tplc="98DCB0EE">
      <w:start w:val="1"/>
      <w:numFmt w:val="lowerLetter"/>
      <w:lvlText w:val="%1)"/>
      <w:lvlJc w:val="left"/>
      <w:pPr>
        <w:ind w:left="1222" w:hanging="360"/>
      </w:pPr>
      <w:rPr>
        <w:rFonts w:hint="default"/>
        <w:color w:val="auto"/>
      </w:rPr>
    </w:lvl>
    <w:lvl w:ilvl="1" w:tplc="FFFFFFFF" w:tentative="1">
      <w:start w:val="1"/>
      <w:numFmt w:val="bullet"/>
      <w:lvlText w:val="o"/>
      <w:lvlJc w:val="left"/>
      <w:pPr>
        <w:ind w:left="1942" w:hanging="360"/>
      </w:pPr>
      <w:rPr>
        <w:rFonts w:ascii="Courier New" w:hAnsi="Courier New" w:cs="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cs="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cs="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3" w15:restartNumberingAfterBreak="0">
    <w:nsid w:val="3FB3021A"/>
    <w:multiLevelType w:val="hybridMultilevel"/>
    <w:tmpl w:val="C0C85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9DD6760"/>
    <w:multiLevelType w:val="hybridMultilevel"/>
    <w:tmpl w:val="52249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7605166"/>
    <w:multiLevelType w:val="hybridMultilevel"/>
    <w:tmpl w:val="DA66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947E86"/>
    <w:multiLevelType w:val="hybridMultilevel"/>
    <w:tmpl w:val="080E7E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B3358F4"/>
    <w:multiLevelType w:val="hybridMultilevel"/>
    <w:tmpl w:val="DE54C9BC"/>
    <w:lvl w:ilvl="0" w:tplc="83EEDE8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A070C6"/>
    <w:multiLevelType w:val="hybridMultilevel"/>
    <w:tmpl w:val="6DDA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CD116C"/>
    <w:multiLevelType w:val="hybridMultilevel"/>
    <w:tmpl w:val="85FECC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BBF221B"/>
    <w:multiLevelType w:val="hybridMultilevel"/>
    <w:tmpl w:val="86865D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04166391">
    <w:abstractNumId w:val="24"/>
  </w:num>
  <w:num w:numId="2" w16cid:durableId="1754231680">
    <w:abstractNumId w:val="4"/>
  </w:num>
  <w:num w:numId="3" w16cid:durableId="1881428969">
    <w:abstractNumId w:val="8"/>
  </w:num>
  <w:num w:numId="4" w16cid:durableId="803039176">
    <w:abstractNumId w:val="23"/>
  </w:num>
  <w:num w:numId="5" w16cid:durableId="1287807973">
    <w:abstractNumId w:val="26"/>
  </w:num>
  <w:num w:numId="6" w16cid:durableId="445545447">
    <w:abstractNumId w:val="19"/>
  </w:num>
  <w:num w:numId="7" w16cid:durableId="1668558158">
    <w:abstractNumId w:val="18"/>
  </w:num>
  <w:num w:numId="8" w16cid:durableId="872306772">
    <w:abstractNumId w:val="10"/>
  </w:num>
  <w:num w:numId="9" w16cid:durableId="228658107">
    <w:abstractNumId w:val="9"/>
  </w:num>
  <w:num w:numId="10" w16cid:durableId="1601598563">
    <w:abstractNumId w:val="11"/>
  </w:num>
  <w:num w:numId="11" w16cid:durableId="226385308">
    <w:abstractNumId w:val="6"/>
  </w:num>
  <w:num w:numId="12" w16cid:durableId="671251836">
    <w:abstractNumId w:val="15"/>
  </w:num>
  <w:num w:numId="13" w16cid:durableId="1993244314">
    <w:abstractNumId w:val="7"/>
  </w:num>
  <w:num w:numId="14" w16cid:durableId="444082893">
    <w:abstractNumId w:val="1"/>
  </w:num>
  <w:num w:numId="15" w16cid:durableId="1397128563">
    <w:abstractNumId w:val="25"/>
  </w:num>
  <w:num w:numId="16" w16cid:durableId="1349914828">
    <w:abstractNumId w:val="2"/>
  </w:num>
  <w:num w:numId="17" w16cid:durableId="1809274997">
    <w:abstractNumId w:val="17"/>
  </w:num>
  <w:num w:numId="18" w16cid:durableId="1926765382">
    <w:abstractNumId w:val="22"/>
  </w:num>
  <w:num w:numId="19" w16cid:durableId="1368221022">
    <w:abstractNumId w:val="5"/>
  </w:num>
  <w:num w:numId="20" w16cid:durableId="355883991">
    <w:abstractNumId w:val="0"/>
  </w:num>
  <w:num w:numId="21" w16cid:durableId="375400149">
    <w:abstractNumId w:val="21"/>
  </w:num>
  <w:num w:numId="22" w16cid:durableId="817695491">
    <w:abstractNumId w:val="12"/>
  </w:num>
  <w:num w:numId="23" w16cid:durableId="22554975">
    <w:abstractNumId w:val="14"/>
  </w:num>
  <w:num w:numId="24" w16cid:durableId="893976897">
    <w:abstractNumId w:val="16"/>
  </w:num>
  <w:num w:numId="25" w16cid:durableId="1254363758">
    <w:abstractNumId w:val="13"/>
  </w:num>
  <w:num w:numId="26" w16cid:durableId="1309047010">
    <w:abstractNumId w:val="20"/>
  </w:num>
  <w:num w:numId="27" w16cid:durableId="52182557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milia Binkowska">
    <w15:presenceInfo w15:providerId="AD" w15:userId="S-1-5-21-2619306676-2800222060-3362172700-39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4BE"/>
    <w:rsid w:val="0001306A"/>
    <w:rsid w:val="0002374E"/>
    <w:rsid w:val="0003652D"/>
    <w:rsid w:val="00061842"/>
    <w:rsid w:val="00090AFC"/>
    <w:rsid w:val="001264D5"/>
    <w:rsid w:val="001428C9"/>
    <w:rsid w:val="00155EEB"/>
    <w:rsid w:val="00177EEE"/>
    <w:rsid w:val="00186975"/>
    <w:rsid w:val="001A0300"/>
    <w:rsid w:val="001B3782"/>
    <w:rsid w:val="001D26CB"/>
    <w:rsid w:val="001E7498"/>
    <w:rsid w:val="001F14C4"/>
    <w:rsid w:val="001F4CF0"/>
    <w:rsid w:val="002246CB"/>
    <w:rsid w:val="00251A7B"/>
    <w:rsid w:val="00255987"/>
    <w:rsid w:val="00267D88"/>
    <w:rsid w:val="002730D8"/>
    <w:rsid w:val="00294250"/>
    <w:rsid w:val="002A2CED"/>
    <w:rsid w:val="002E2F93"/>
    <w:rsid w:val="002F0DFD"/>
    <w:rsid w:val="002F0E18"/>
    <w:rsid w:val="00310761"/>
    <w:rsid w:val="0032360C"/>
    <w:rsid w:val="0032523C"/>
    <w:rsid w:val="00367AA9"/>
    <w:rsid w:val="00380513"/>
    <w:rsid w:val="00386C55"/>
    <w:rsid w:val="0039738C"/>
    <w:rsid w:val="003A066F"/>
    <w:rsid w:val="003A362D"/>
    <w:rsid w:val="003B3CBC"/>
    <w:rsid w:val="003F23CC"/>
    <w:rsid w:val="003F7195"/>
    <w:rsid w:val="003F7ADD"/>
    <w:rsid w:val="00405B8C"/>
    <w:rsid w:val="00434FF6"/>
    <w:rsid w:val="004A349D"/>
    <w:rsid w:val="004B28FD"/>
    <w:rsid w:val="004C2FEF"/>
    <w:rsid w:val="004C68F7"/>
    <w:rsid w:val="004C7836"/>
    <w:rsid w:val="004D08D2"/>
    <w:rsid w:val="004D6869"/>
    <w:rsid w:val="004E17D4"/>
    <w:rsid w:val="004E6721"/>
    <w:rsid w:val="004F5E44"/>
    <w:rsid w:val="0050559B"/>
    <w:rsid w:val="00526777"/>
    <w:rsid w:val="00540D8C"/>
    <w:rsid w:val="00552814"/>
    <w:rsid w:val="00554BEA"/>
    <w:rsid w:val="00561C1D"/>
    <w:rsid w:val="005837B5"/>
    <w:rsid w:val="005921C5"/>
    <w:rsid w:val="005A029B"/>
    <w:rsid w:val="005B7BB8"/>
    <w:rsid w:val="005C39AA"/>
    <w:rsid w:val="005D3FB0"/>
    <w:rsid w:val="00626AE1"/>
    <w:rsid w:val="0065126F"/>
    <w:rsid w:val="006636B2"/>
    <w:rsid w:val="00665DF3"/>
    <w:rsid w:val="006765A5"/>
    <w:rsid w:val="00693037"/>
    <w:rsid w:val="006A41EF"/>
    <w:rsid w:val="006B28FC"/>
    <w:rsid w:val="006C2A4B"/>
    <w:rsid w:val="006D08C8"/>
    <w:rsid w:val="006D2035"/>
    <w:rsid w:val="006E377D"/>
    <w:rsid w:val="006F3E1E"/>
    <w:rsid w:val="00727E98"/>
    <w:rsid w:val="0073449A"/>
    <w:rsid w:val="00743145"/>
    <w:rsid w:val="00762921"/>
    <w:rsid w:val="00774F15"/>
    <w:rsid w:val="0079531A"/>
    <w:rsid w:val="007964D4"/>
    <w:rsid w:val="007B139B"/>
    <w:rsid w:val="007D02C1"/>
    <w:rsid w:val="007D4DFB"/>
    <w:rsid w:val="0085304B"/>
    <w:rsid w:val="0085629F"/>
    <w:rsid w:val="00883AEA"/>
    <w:rsid w:val="00885D04"/>
    <w:rsid w:val="00893543"/>
    <w:rsid w:val="008A7690"/>
    <w:rsid w:val="008B3CE3"/>
    <w:rsid w:val="008B73DC"/>
    <w:rsid w:val="00900581"/>
    <w:rsid w:val="00903DBE"/>
    <w:rsid w:val="0093794F"/>
    <w:rsid w:val="00943E9A"/>
    <w:rsid w:val="00947457"/>
    <w:rsid w:val="00982D32"/>
    <w:rsid w:val="00985961"/>
    <w:rsid w:val="0099676E"/>
    <w:rsid w:val="009A0A47"/>
    <w:rsid w:val="009A0D2B"/>
    <w:rsid w:val="009B4205"/>
    <w:rsid w:val="009E693A"/>
    <w:rsid w:val="00A07258"/>
    <w:rsid w:val="00A12E77"/>
    <w:rsid w:val="00A34E12"/>
    <w:rsid w:val="00A36CE6"/>
    <w:rsid w:val="00A45EF9"/>
    <w:rsid w:val="00A66008"/>
    <w:rsid w:val="00A908A4"/>
    <w:rsid w:val="00A96F1F"/>
    <w:rsid w:val="00AB03C7"/>
    <w:rsid w:val="00AB6CE3"/>
    <w:rsid w:val="00AD7BBB"/>
    <w:rsid w:val="00AF5F28"/>
    <w:rsid w:val="00B04ADD"/>
    <w:rsid w:val="00B12E7F"/>
    <w:rsid w:val="00B157A2"/>
    <w:rsid w:val="00B359AC"/>
    <w:rsid w:val="00B46519"/>
    <w:rsid w:val="00B64A32"/>
    <w:rsid w:val="00BA4DCE"/>
    <w:rsid w:val="00BB58ED"/>
    <w:rsid w:val="00BC378C"/>
    <w:rsid w:val="00BE2F5D"/>
    <w:rsid w:val="00C11720"/>
    <w:rsid w:val="00C34F96"/>
    <w:rsid w:val="00C3602B"/>
    <w:rsid w:val="00C84238"/>
    <w:rsid w:val="00C84B99"/>
    <w:rsid w:val="00C87D8D"/>
    <w:rsid w:val="00CB25F9"/>
    <w:rsid w:val="00CC19C3"/>
    <w:rsid w:val="00CC2C7C"/>
    <w:rsid w:val="00CC3445"/>
    <w:rsid w:val="00D0112F"/>
    <w:rsid w:val="00D11B51"/>
    <w:rsid w:val="00D26E48"/>
    <w:rsid w:val="00D3064F"/>
    <w:rsid w:val="00D41121"/>
    <w:rsid w:val="00D47D78"/>
    <w:rsid w:val="00D50B77"/>
    <w:rsid w:val="00D50F79"/>
    <w:rsid w:val="00D7706B"/>
    <w:rsid w:val="00D85846"/>
    <w:rsid w:val="00DB1342"/>
    <w:rsid w:val="00DD18E9"/>
    <w:rsid w:val="00DD4A7B"/>
    <w:rsid w:val="00E03469"/>
    <w:rsid w:val="00E06F2A"/>
    <w:rsid w:val="00E07A7F"/>
    <w:rsid w:val="00E11E0F"/>
    <w:rsid w:val="00E17553"/>
    <w:rsid w:val="00E177F6"/>
    <w:rsid w:val="00E374D4"/>
    <w:rsid w:val="00E44F51"/>
    <w:rsid w:val="00E45D29"/>
    <w:rsid w:val="00E53BCC"/>
    <w:rsid w:val="00E715F3"/>
    <w:rsid w:val="00E87667"/>
    <w:rsid w:val="00EA34BE"/>
    <w:rsid w:val="00EA6DF5"/>
    <w:rsid w:val="00EB3E1C"/>
    <w:rsid w:val="00EC4562"/>
    <w:rsid w:val="00EE05BC"/>
    <w:rsid w:val="00EE1877"/>
    <w:rsid w:val="00EE601E"/>
    <w:rsid w:val="00EF0ADD"/>
    <w:rsid w:val="00EF788E"/>
    <w:rsid w:val="00F15F17"/>
    <w:rsid w:val="00F500D6"/>
    <w:rsid w:val="00F51996"/>
    <w:rsid w:val="00F733DF"/>
    <w:rsid w:val="00F744BE"/>
    <w:rsid w:val="00FB36C5"/>
    <w:rsid w:val="00FB4313"/>
    <w:rsid w:val="00FB64DB"/>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21C5"/>
  </w:style>
  <w:style w:type="paragraph" w:styleId="Nagwek1">
    <w:name w:val="heading 1"/>
    <w:basedOn w:val="Normalny"/>
    <w:next w:val="Normalny"/>
    <w:link w:val="Nagwek1Znak"/>
    <w:uiPriority w:val="9"/>
    <w:qFormat/>
    <w:rsid w:val="009B42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9B4205"/>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774F15"/>
    <w:pPr>
      <w:outlineLvl w:val="9"/>
    </w:pPr>
    <w:rPr>
      <w:kern w:val="0"/>
      <w:lang w:eastAsia="pl-PL"/>
      <w14:ligatures w14:val="none"/>
    </w:rPr>
  </w:style>
  <w:style w:type="paragraph" w:styleId="Spistreci1">
    <w:name w:val="toc 1"/>
    <w:basedOn w:val="Normalny"/>
    <w:next w:val="Normalny"/>
    <w:autoRedefine/>
    <w:uiPriority w:val="39"/>
    <w:unhideWhenUsed/>
    <w:rsid w:val="00774F15"/>
    <w:pPr>
      <w:spacing w:after="100"/>
    </w:pPr>
  </w:style>
  <w:style w:type="character" w:styleId="Hipercze">
    <w:name w:val="Hyperlink"/>
    <w:basedOn w:val="Domylnaczcionkaakapitu"/>
    <w:uiPriority w:val="99"/>
    <w:unhideWhenUsed/>
    <w:rsid w:val="00774F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E1F73-C6BB-4F4A-826E-F8FB645D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15</Pages>
  <Words>3269</Words>
  <Characters>19619</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Emilia Binkowska</cp:lastModifiedBy>
  <cp:revision>74</cp:revision>
  <cp:lastPrinted>2026-02-09T13:28:00Z</cp:lastPrinted>
  <dcterms:created xsi:type="dcterms:W3CDTF">2023-04-28T08:42:00Z</dcterms:created>
  <dcterms:modified xsi:type="dcterms:W3CDTF">2026-02-09T13:28:00Z</dcterms:modified>
</cp:coreProperties>
</file>